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182C1" w14:textId="77777777" w:rsidR="00976752" w:rsidRDefault="00976752" w:rsidP="00E6383F">
      <w:pPr>
        <w:spacing w:line="0" w:lineRule="atLeast"/>
        <w:rPr>
          <w:rFonts w:hAnsi="ＭＳ ゴシック"/>
        </w:rPr>
      </w:pPr>
    </w:p>
    <w:p w14:paraId="1402038D" w14:textId="77777777" w:rsidR="008B79E4" w:rsidRDefault="00793A8D" w:rsidP="00E6383F">
      <w:pPr>
        <w:spacing w:line="0" w:lineRule="atLeast"/>
        <w:rPr>
          <w:rFonts w:hAnsi="ＭＳ ゴシック"/>
        </w:rPr>
      </w:pPr>
      <w:r>
        <w:rPr>
          <w:rFonts w:ascii="Century" w:eastAsia="ＭＳ 明朝" w:hAnsi="Century"/>
          <w:noProof/>
        </w:rPr>
        <mc:AlternateContent>
          <mc:Choice Requires="wps">
            <w:drawing>
              <wp:inline distT="0" distB="0" distL="0" distR="0" wp14:anchorId="102BFB80" wp14:editId="025C16C0">
                <wp:extent cx="5753100" cy="252095"/>
                <wp:effectExtent l="5080" t="5715" r="13970" b="8890"/>
                <wp:docPr id="36" name="Text Box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3100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514E7F" w14:textId="77777777" w:rsidR="00B2348A" w:rsidRPr="00C01761" w:rsidRDefault="00B2348A" w:rsidP="00003BD7">
                            <w:pPr>
                              <w:rPr>
                                <w:rFonts w:hAnsi="ＭＳ ゴシック"/>
                                <w:b/>
                                <w:sz w:val="22"/>
                              </w:rPr>
                            </w:pPr>
                            <w:r w:rsidRPr="00C01761">
                              <w:rPr>
                                <w:rFonts w:hAnsi="ＭＳ ゴシック" w:hint="eastAsia"/>
                                <w:b/>
                                <w:sz w:val="22"/>
                              </w:rPr>
                              <w:t>申請等様式</w:t>
                            </w:r>
                            <w:r w:rsidR="00976752">
                              <w:rPr>
                                <w:rFonts w:hAnsi="ＭＳ ゴシック" w:hint="eastAsia"/>
                                <w:b/>
                                <w:sz w:val="22"/>
                              </w:rPr>
                              <w:t>（</w:t>
                            </w:r>
                            <w:r w:rsidR="00976752">
                              <w:rPr>
                                <w:rFonts w:hAnsi="ＭＳ ゴシック"/>
                                <w:b/>
                                <w:sz w:val="22"/>
                              </w:rPr>
                              <w:t>案）</w:t>
                            </w:r>
                          </w:p>
                        </w:txbxContent>
                      </wps:txbx>
                      <wps:bodyPr rot="0" vert="horz" wrap="square" lIns="91440" tIns="0" rIns="91440" bIns="0" anchor="b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02BFB80" id="_x0000_t202" coordsize="21600,21600" o:spt="202" path="m,l,21600r21600,l21600,xe">
                <v:stroke joinstyle="miter"/>
                <v:path gradientshapeok="t" o:connecttype="rect"/>
              </v:shapetype>
              <v:shape id="Text Box 92" o:spid="_x0000_s1026" type="#_x0000_t202" style="width:453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">
                <v:textbox inset=",0,,0">
                  <w:txbxContent>
                    <w:p w14:paraId="4C514E7F" w14:textId="77777777" w:rsidR="00B2348A" w:rsidRPr="00C01761" w:rsidRDefault="00B2348A" w:rsidP="00003BD7">
                      <w:pPr>
                        <w:rPr>
                          <w:rFonts w:hAnsi="ＭＳ ゴシック"/>
                          <w:b/>
                          <w:sz w:val="22"/>
                        </w:rPr>
                      </w:pPr>
                      <w:r w:rsidRPr="00C01761">
                        <w:rPr>
                          <w:rFonts w:hAnsi="ＭＳ ゴシック" w:hint="eastAsia"/>
                          <w:b/>
                          <w:sz w:val="22"/>
                        </w:rPr>
                        <w:t>申請等様式</w:t>
                      </w:r>
                      <w:r w:rsidR="00976752">
                        <w:rPr>
                          <w:rFonts w:hAnsi="ＭＳ ゴシック" w:hint="eastAsia"/>
                          <w:b/>
                          <w:sz w:val="22"/>
                        </w:rPr>
                        <w:t>（</w:t>
                      </w:r>
                      <w:r w:rsidR="00976752">
                        <w:rPr>
                          <w:rFonts w:hAnsi="ＭＳ ゴシック"/>
                          <w:b/>
                          <w:sz w:val="22"/>
                        </w:rPr>
                        <w:t>案）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C4EFF1B" w14:textId="77777777" w:rsidR="008B79E4" w:rsidRDefault="008B79E4" w:rsidP="008B79E4">
      <w:pPr>
        <w:spacing w:line="160" w:lineRule="exact"/>
        <w:rPr>
          <w:rFonts w:hAnsi="ＭＳ ゴシック"/>
        </w:rPr>
      </w:pPr>
    </w:p>
    <w:p w14:paraId="6D9D8234" w14:textId="5029F063" w:rsidR="00003BD7" w:rsidRDefault="00003BD7" w:rsidP="008B79E4">
      <w:pPr>
        <w:spacing w:line="0" w:lineRule="atLeast"/>
        <w:ind w:firstLineChars="50" w:firstLine="105"/>
        <w:rPr>
          <w:rFonts w:hAnsi="ＭＳ ゴシック"/>
        </w:rPr>
      </w:pPr>
      <w:r w:rsidRPr="005B752F">
        <w:rPr>
          <w:rFonts w:hAnsi="ＭＳ ゴシック" w:hint="eastAsia"/>
        </w:rPr>
        <w:t>申請等様式</w:t>
      </w:r>
    </w:p>
    <w:p w14:paraId="4E98E519" w14:textId="77777777" w:rsidR="008B79E4" w:rsidRPr="0026548C" w:rsidRDefault="008B79E4" w:rsidP="008B79E4">
      <w:pPr>
        <w:spacing w:line="160" w:lineRule="exact"/>
        <w:ind w:firstLineChars="50" w:firstLine="105"/>
        <w:rPr>
          <w:rFonts w:hAnsi="ＭＳ ゴシック"/>
        </w:rPr>
      </w:pPr>
    </w:p>
    <w:p w14:paraId="5A99D29D" w14:textId="77777777" w:rsidR="008C7787" w:rsidRDefault="008C7787" w:rsidP="008B79E4">
      <w:pPr>
        <w:spacing w:line="0" w:lineRule="atLeast"/>
        <w:ind w:leftChars="100" w:left="210"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申請者は、</w:t>
      </w:r>
      <w:r w:rsidR="00B2348A">
        <w:rPr>
          <w:rFonts w:asciiTheme="minorEastAsia" w:eastAsiaTheme="minorEastAsia" w:hAnsiTheme="minorEastAsia" w:hint="eastAsia"/>
        </w:rPr>
        <w:t>以下の</w:t>
      </w:r>
      <w:r w:rsidR="00B2348A">
        <w:rPr>
          <w:rFonts w:asciiTheme="minorEastAsia" w:eastAsiaTheme="minorEastAsia" w:hAnsiTheme="minorEastAsia"/>
        </w:rPr>
        <w:t>書類</w:t>
      </w:r>
      <w:r>
        <w:rPr>
          <w:rFonts w:asciiTheme="minorEastAsia" w:eastAsiaTheme="minorEastAsia" w:hAnsiTheme="minorEastAsia" w:hint="eastAsia"/>
        </w:rPr>
        <w:t>を作成し、提出して下さい。</w:t>
      </w:r>
    </w:p>
    <w:p w14:paraId="5A31A567" w14:textId="77777777" w:rsidR="00B2348A" w:rsidRPr="00555EF6" w:rsidRDefault="00B2348A" w:rsidP="00487CD8">
      <w:pPr>
        <w:spacing w:line="0" w:lineRule="atLeast"/>
        <w:ind w:firstLineChars="100" w:firstLine="210"/>
        <w:rPr>
          <w:rFonts w:asciiTheme="minorEastAsia" w:eastAsiaTheme="minorEastAsia" w:hAnsiTheme="minorEastAsia"/>
        </w:rPr>
      </w:pPr>
    </w:p>
    <w:p w14:paraId="3DA34E7D" w14:textId="77777777" w:rsidR="00003BD7" w:rsidRPr="005B752F" w:rsidRDefault="009544D9" w:rsidP="00FA2817">
      <w:pPr>
        <w:widowControl/>
        <w:ind w:firstLineChars="700" w:firstLine="1470"/>
        <w:jc w:val="left"/>
        <w:rPr>
          <w:rFonts w:hAnsi="ＭＳ ゴシック"/>
        </w:rPr>
      </w:pPr>
      <w:r w:rsidRPr="005B752F">
        <w:rPr>
          <w:rFonts w:hAnsi="ＭＳ ゴシック" w:hint="eastAsia"/>
        </w:rPr>
        <w:t>１．</w:t>
      </w:r>
      <w:r w:rsidR="00793A8D">
        <w:rPr>
          <w:rFonts w:hAnsi="ＭＳ ゴシック" w:hint="eastAsia"/>
        </w:rPr>
        <w:t>指定</w:t>
      </w:r>
      <w:r w:rsidR="00793A8D">
        <w:rPr>
          <w:rFonts w:hAnsi="ＭＳ ゴシック"/>
        </w:rPr>
        <w:t>の</w:t>
      </w:r>
      <w:r w:rsidR="00003BD7" w:rsidRPr="005B752F">
        <w:rPr>
          <w:rFonts w:hAnsi="ＭＳ ゴシック" w:hint="eastAsia"/>
        </w:rPr>
        <w:t>申請時に必要な様式</w:t>
      </w:r>
    </w:p>
    <w:tbl>
      <w:tblPr>
        <w:tblStyle w:val="a9"/>
        <w:tblW w:w="9040" w:type="dxa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1"/>
        <w:gridCol w:w="4419"/>
      </w:tblGrid>
      <w:tr w:rsidR="00555EF6" w:rsidRPr="002D4568" w14:paraId="26C385A3" w14:textId="77777777" w:rsidTr="00555EF6">
        <w:trPr>
          <w:trHeight w:val="340"/>
          <w:jc w:val="center"/>
        </w:trPr>
        <w:tc>
          <w:tcPr>
            <w:tcW w:w="462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3D06E4BB" w14:textId="77777777" w:rsidR="00555EF6" w:rsidRPr="002D4568" w:rsidRDefault="00555EF6" w:rsidP="00FB72D1">
            <w:pPr>
              <w:widowControl/>
              <w:spacing w:line="0" w:lineRule="atLeast"/>
              <w:jc w:val="center"/>
              <w:rPr>
                <w:rFonts w:hAnsi="ＭＳ ゴシック"/>
                <w:sz w:val="20"/>
                <w:szCs w:val="20"/>
              </w:rPr>
            </w:pPr>
            <w:r w:rsidRPr="005B752F">
              <w:rPr>
                <w:rFonts w:hAnsi="ＭＳ ゴシック" w:hint="eastAsia"/>
                <w:sz w:val="20"/>
                <w:szCs w:val="20"/>
              </w:rPr>
              <w:t>様式名</w:t>
            </w:r>
          </w:p>
        </w:tc>
        <w:tc>
          <w:tcPr>
            <w:tcW w:w="44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4C81B32C" w14:textId="77777777" w:rsidR="00555EF6" w:rsidRPr="005B752F" w:rsidRDefault="00555EF6" w:rsidP="00FB72D1">
            <w:pPr>
              <w:widowControl/>
              <w:spacing w:line="0" w:lineRule="atLeast"/>
              <w:jc w:val="center"/>
              <w:rPr>
                <w:rFonts w:hAnsi="ＭＳ ゴシック"/>
                <w:sz w:val="20"/>
                <w:szCs w:val="20"/>
              </w:rPr>
            </w:pPr>
          </w:p>
        </w:tc>
      </w:tr>
      <w:tr w:rsidR="00555EF6" w:rsidRPr="002D4568" w14:paraId="7C460264" w14:textId="77777777" w:rsidTr="00555EF6">
        <w:trPr>
          <w:trHeight w:val="340"/>
          <w:jc w:val="center"/>
        </w:trPr>
        <w:tc>
          <w:tcPr>
            <w:tcW w:w="462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35EA9236" w14:textId="77777777" w:rsidR="00555EF6" w:rsidRPr="002D4568" w:rsidRDefault="00555EF6" w:rsidP="005F4FAC">
            <w:pPr>
              <w:widowControl/>
              <w:spacing w:line="0" w:lineRule="atLeast"/>
              <w:rPr>
                <w:rFonts w:hAnsi="ＭＳ ゴシック"/>
                <w:sz w:val="20"/>
                <w:szCs w:val="20"/>
              </w:rPr>
            </w:pPr>
            <w:r w:rsidRPr="002D4568">
              <w:rPr>
                <w:rFonts w:hAnsi="ＭＳ ゴシック" w:hint="eastAsia"/>
                <w:sz w:val="20"/>
                <w:szCs w:val="20"/>
              </w:rPr>
              <w:t>様式</w:t>
            </w:r>
            <w:r>
              <w:rPr>
                <w:rFonts w:hAnsi="ＭＳ ゴシック" w:hint="eastAsia"/>
                <w:sz w:val="20"/>
                <w:szCs w:val="20"/>
              </w:rPr>
              <w:t>第１号（募集要項５（１）</w:t>
            </w:r>
            <w:r>
              <w:rPr>
                <w:rFonts w:hAnsi="ＭＳ ゴシック"/>
                <w:sz w:val="20"/>
                <w:szCs w:val="20"/>
              </w:rPr>
              <w:t>関係）</w:t>
            </w:r>
          </w:p>
        </w:tc>
        <w:tc>
          <w:tcPr>
            <w:tcW w:w="44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2F7ECD9" w14:textId="77777777" w:rsidR="00555EF6" w:rsidRPr="002D4568" w:rsidRDefault="00555EF6" w:rsidP="005F4FAC">
            <w:pPr>
              <w:widowControl/>
              <w:spacing w:line="0" w:lineRule="atLeast"/>
              <w:rPr>
                <w:rFonts w:hAnsi="ＭＳ ゴシック"/>
                <w:sz w:val="20"/>
                <w:szCs w:val="20"/>
              </w:rPr>
            </w:pPr>
          </w:p>
        </w:tc>
      </w:tr>
      <w:tr w:rsidR="00555EF6" w:rsidRPr="002D4568" w14:paraId="6B05F76E" w14:textId="77777777" w:rsidTr="00555EF6">
        <w:trPr>
          <w:trHeight w:val="340"/>
          <w:jc w:val="center"/>
        </w:trPr>
        <w:tc>
          <w:tcPr>
            <w:tcW w:w="462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4D6B410" w14:textId="77777777" w:rsidR="00555EF6" w:rsidRPr="002D4568" w:rsidRDefault="00555EF6" w:rsidP="00035878">
            <w:pPr>
              <w:widowControl/>
              <w:spacing w:line="0" w:lineRule="atLeast"/>
              <w:ind w:leftChars="150" w:left="315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道路協力団体</w:t>
            </w:r>
            <w:r>
              <w:rPr>
                <w:rFonts w:hAnsi="ＭＳ ゴシック"/>
                <w:sz w:val="20"/>
                <w:szCs w:val="20"/>
              </w:rPr>
              <w:t>指定申請書</w:t>
            </w:r>
          </w:p>
        </w:tc>
        <w:tc>
          <w:tcPr>
            <w:tcW w:w="4419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BC68C6C" w14:textId="77777777" w:rsidR="00555EF6" w:rsidRDefault="00555EF6" w:rsidP="00035878">
            <w:pPr>
              <w:widowControl/>
              <w:spacing w:line="0" w:lineRule="atLeast"/>
              <w:ind w:leftChars="150" w:left="315"/>
              <w:rPr>
                <w:rFonts w:hAnsi="ＭＳ ゴシック"/>
                <w:sz w:val="20"/>
                <w:szCs w:val="20"/>
              </w:rPr>
            </w:pPr>
          </w:p>
        </w:tc>
      </w:tr>
      <w:tr w:rsidR="00555EF6" w:rsidRPr="002D4568" w14:paraId="62F62E85" w14:textId="77777777" w:rsidTr="00555EF6">
        <w:trPr>
          <w:trHeight w:val="380"/>
          <w:jc w:val="center"/>
        </w:trPr>
        <w:tc>
          <w:tcPr>
            <w:tcW w:w="4621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5EF21BE3" w14:textId="77777777" w:rsidR="00555EF6" w:rsidRPr="002D4568" w:rsidRDefault="00555EF6" w:rsidP="00000E94">
            <w:pPr>
              <w:widowControl/>
              <w:spacing w:line="0" w:lineRule="atLeast"/>
              <w:ind w:firstLineChars="100" w:firstLine="20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添付</w:t>
            </w:r>
            <w:r w:rsidRPr="002D4568">
              <w:rPr>
                <w:rFonts w:hAnsi="ＭＳ ゴシック" w:hint="eastAsia"/>
                <w:sz w:val="20"/>
                <w:szCs w:val="20"/>
              </w:rPr>
              <w:t>様式１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924C715" w14:textId="77777777" w:rsidR="00555EF6" w:rsidRDefault="00555EF6" w:rsidP="00000E94">
            <w:pPr>
              <w:widowControl/>
              <w:spacing w:line="0" w:lineRule="atLeast"/>
              <w:ind w:firstLineChars="100" w:firstLine="200"/>
              <w:rPr>
                <w:rFonts w:hAnsi="ＭＳ ゴシック"/>
                <w:sz w:val="20"/>
                <w:szCs w:val="20"/>
              </w:rPr>
            </w:pPr>
          </w:p>
        </w:tc>
      </w:tr>
      <w:tr w:rsidR="00555EF6" w:rsidRPr="002D4568" w14:paraId="61E1944F" w14:textId="77777777" w:rsidTr="00555EF6">
        <w:trPr>
          <w:trHeight w:val="380"/>
          <w:jc w:val="center"/>
        </w:trPr>
        <w:tc>
          <w:tcPr>
            <w:tcW w:w="462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637F82" w14:textId="77777777" w:rsidR="00555EF6" w:rsidRPr="002D4568" w:rsidRDefault="00555EF6" w:rsidP="005F4FAC">
            <w:pPr>
              <w:widowControl/>
              <w:spacing w:line="0" w:lineRule="atLeast"/>
              <w:ind w:leftChars="150" w:left="315" w:firstLineChars="100" w:firstLine="20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申請書類</w:t>
            </w:r>
            <w:r w:rsidRPr="004F09A6">
              <w:rPr>
                <w:rFonts w:hAnsi="ＭＳ ゴシック" w:hint="eastAsia"/>
                <w:sz w:val="20"/>
                <w:szCs w:val="20"/>
                <w:vertAlign w:val="superscript"/>
              </w:rPr>
              <w:t>注</w:t>
            </w:r>
            <w:r w:rsidRPr="004F09A6">
              <w:rPr>
                <w:rFonts w:hAnsi="ＭＳ ゴシック"/>
                <w:sz w:val="20"/>
                <w:szCs w:val="20"/>
                <w:vertAlign w:val="superscript"/>
              </w:rPr>
              <w:t>）</w:t>
            </w:r>
            <w:r>
              <w:rPr>
                <w:rFonts w:hAnsi="ＭＳ ゴシック" w:hint="eastAsia"/>
                <w:sz w:val="20"/>
                <w:szCs w:val="20"/>
              </w:rPr>
              <w:t>①、②、④、⑤、⑥</w:t>
            </w:r>
            <w:r>
              <w:rPr>
                <w:rFonts w:hAnsi="ＭＳ ゴシック"/>
                <w:sz w:val="20"/>
                <w:szCs w:val="20"/>
              </w:rPr>
              <w:t>（</w:t>
            </w:r>
            <w:r>
              <w:rPr>
                <w:rFonts w:hAnsi="ＭＳ ゴシック" w:hint="eastAsia"/>
                <w:sz w:val="20"/>
                <w:szCs w:val="20"/>
              </w:rPr>
              <w:t xml:space="preserve">募集要項４ </w:t>
            </w:r>
            <w:r>
              <w:rPr>
                <w:rFonts w:hAnsi="ＭＳ ゴシック"/>
                <w:sz w:val="20"/>
                <w:szCs w:val="20"/>
              </w:rPr>
              <w:t>①～⑤）関係</w:t>
            </w:r>
          </w:p>
        </w:tc>
        <w:tc>
          <w:tcPr>
            <w:tcW w:w="4419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91F53E1" w14:textId="77777777" w:rsidR="00555EF6" w:rsidRDefault="00555EF6" w:rsidP="005F4FAC">
            <w:pPr>
              <w:widowControl/>
              <w:spacing w:line="0" w:lineRule="atLeast"/>
              <w:ind w:leftChars="150" w:left="315" w:firstLineChars="100" w:firstLine="200"/>
              <w:rPr>
                <w:rFonts w:hAnsi="ＭＳ ゴシック"/>
                <w:sz w:val="20"/>
                <w:szCs w:val="20"/>
              </w:rPr>
            </w:pPr>
          </w:p>
        </w:tc>
      </w:tr>
      <w:tr w:rsidR="00555EF6" w:rsidRPr="002D4568" w14:paraId="6D7DD459" w14:textId="77777777" w:rsidTr="00555EF6">
        <w:trPr>
          <w:trHeight w:val="380"/>
          <w:jc w:val="center"/>
        </w:trPr>
        <w:tc>
          <w:tcPr>
            <w:tcW w:w="4621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26039608" w14:textId="77777777" w:rsidR="00555EF6" w:rsidRPr="002D4568" w:rsidRDefault="00555EF6" w:rsidP="00000E94">
            <w:pPr>
              <w:widowControl/>
              <w:spacing w:line="0" w:lineRule="atLeast"/>
              <w:ind w:firstLineChars="100" w:firstLine="20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添付様式</w:t>
            </w:r>
            <w:r>
              <w:rPr>
                <w:rFonts w:hAnsi="ＭＳ ゴシック"/>
                <w:sz w:val="20"/>
                <w:szCs w:val="20"/>
              </w:rPr>
              <w:t>２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29F89FE" w14:textId="77777777" w:rsidR="00555EF6" w:rsidRDefault="00555EF6" w:rsidP="00000E94">
            <w:pPr>
              <w:widowControl/>
              <w:spacing w:line="0" w:lineRule="atLeast"/>
              <w:ind w:firstLineChars="100" w:firstLine="200"/>
              <w:rPr>
                <w:rFonts w:hAnsi="ＭＳ ゴシック"/>
                <w:sz w:val="20"/>
                <w:szCs w:val="20"/>
              </w:rPr>
            </w:pPr>
          </w:p>
        </w:tc>
      </w:tr>
      <w:tr w:rsidR="00555EF6" w:rsidRPr="002D4568" w14:paraId="4281E3D0" w14:textId="77777777" w:rsidTr="00555EF6">
        <w:trPr>
          <w:trHeight w:val="380"/>
          <w:jc w:val="center"/>
        </w:trPr>
        <w:tc>
          <w:tcPr>
            <w:tcW w:w="462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485CEF" w14:textId="77777777" w:rsidR="00555EF6" w:rsidRPr="002D4568" w:rsidRDefault="00555EF6" w:rsidP="004F09A6">
            <w:pPr>
              <w:widowControl/>
              <w:spacing w:line="0" w:lineRule="atLeast"/>
              <w:ind w:leftChars="150" w:left="315" w:firstLineChars="100" w:firstLine="20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申請</w:t>
            </w:r>
            <w:r w:rsidRPr="002D4568">
              <w:rPr>
                <w:rFonts w:hAnsi="ＭＳ ゴシック" w:hint="eastAsia"/>
                <w:sz w:val="20"/>
                <w:szCs w:val="20"/>
              </w:rPr>
              <w:t>書類</w:t>
            </w:r>
            <w:r>
              <w:rPr>
                <w:rFonts w:hAnsi="ＭＳ ゴシック" w:hint="eastAsia"/>
                <w:sz w:val="20"/>
                <w:szCs w:val="20"/>
              </w:rPr>
              <w:t>③</w:t>
            </w:r>
            <w:r>
              <w:rPr>
                <w:rFonts w:hAnsi="ＭＳ ゴシック"/>
                <w:sz w:val="20"/>
                <w:szCs w:val="20"/>
              </w:rPr>
              <w:t>関係</w:t>
            </w:r>
          </w:p>
        </w:tc>
        <w:tc>
          <w:tcPr>
            <w:tcW w:w="4419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6220760" w14:textId="77777777" w:rsidR="00555EF6" w:rsidRDefault="00555EF6" w:rsidP="004F09A6">
            <w:pPr>
              <w:widowControl/>
              <w:spacing w:line="0" w:lineRule="atLeast"/>
              <w:ind w:leftChars="150" w:left="315" w:firstLineChars="100" w:firstLine="200"/>
              <w:rPr>
                <w:rFonts w:hAnsi="ＭＳ ゴシック"/>
                <w:sz w:val="20"/>
                <w:szCs w:val="20"/>
              </w:rPr>
            </w:pPr>
          </w:p>
        </w:tc>
      </w:tr>
      <w:tr w:rsidR="00555EF6" w:rsidRPr="002D4568" w14:paraId="0B5B9637" w14:textId="77777777" w:rsidTr="00555EF6">
        <w:trPr>
          <w:trHeight w:val="380"/>
          <w:jc w:val="center"/>
        </w:trPr>
        <w:tc>
          <w:tcPr>
            <w:tcW w:w="4621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0C0D78A9" w14:textId="77777777" w:rsidR="00555EF6" w:rsidRPr="002D4568" w:rsidRDefault="00555EF6" w:rsidP="00000E94">
            <w:pPr>
              <w:widowControl/>
              <w:spacing w:line="0" w:lineRule="atLeast"/>
              <w:ind w:firstLineChars="100" w:firstLine="20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添付様式</w:t>
            </w:r>
            <w:r>
              <w:rPr>
                <w:rFonts w:hAnsi="ＭＳ ゴシック"/>
                <w:sz w:val="20"/>
                <w:szCs w:val="20"/>
              </w:rPr>
              <w:t>３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BDA938E" w14:textId="77777777" w:rsidR="00555EF6" w:rsidRDefault="00555EF6" w:rsidP="00000E94">
            <w:pPr>
              <w:widowControl/>
              <w:spacing w:line="0" w:lineRule="atLeast"/>
              <w:ind w:firstLineChars="100" w:firstLine="200"/>
              <w:rPr>
                <w:rFonts w:hAnsi="ＭＳ ゴシック"/>
                <w:sz w:val="20"/>
                <w:szCs w:val="20"/>
              </w:rPr>
            </w:pPr>
          </w:p>
        </w:tc>
      </w:tr>
      <w:tr w:rsidR="00555EF6" w:rsidRPr="002D4568" w14:paraId="6C831CED" w14:textId="77777777" w:rsidTr="00555EF6">
        <w:trPr>
          <w:trHeight w:val="380"/>
          <w:jc w:val="center"/>
        </w:trPr>
        <w:tc>
          <w:tcPr>
            <w:tcW w:w="462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39E778C" w14:textId="77777777" w:rsidR="00555EF6" w:rsidRPr="002D4568" w:rsidRDefault="00555EF6" w:rsidP="005F4FAC">
            <w:pPr>
              <w:widowControl/>
              <w:spacing w:line="0" w:lineRule="atLeast"/>
              <w:ind w:leftChars="150" w:left="315" w:firstLineChars="100" w:firstLine="20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申請書類⑦</w:t>
            </w:r>
            <w:r>
              <w:rPr>
                <w:rFonts w:hAnsi="ＭＳ ゴシック"/>
                <w:sz w:val="20"/>
                <w:szCs w:val="20"/>
              </w:rPr>
              <w:t>（</w:t>
            </w:r>
            <w:r>
              <w:rPr>
                <w:rFonts w:hAnsi="ＭＳ ゴシック" w:hint="eastAsia"/>
                <w:sz w:val="20"/>
                <w:szCs w:val="20"/>
              </w:rPr>
              <w:t xml:space="preserve">募集要項４ </w:t>
            </w:r>
            <w:r>
              <w:rPr>
                <w:rFonts w:hAnsi="ＭＳ ゴシック"/>
                <w:sz w:val="20"/>
                <w:szCs w:val="20"/>
              </w:rPr>
              <w:t>⑥</w:t>
            </w:r>
            <w:r>
              <w:rPr>
                <w:rFonts w:hAnsi="ＭＳ ゴシック" w:hint="eastAsia"/>
                <w:sz w:val="20"/>
                <w:szCs w:val="20"/>
              </w:rPr>
              <w:t>、</w:t>
            </w:r>
            <w:r>
              <w:rPr>
                <w:rFonts w:hAnsi="ＭＳ ゴシック"/>
                <w:sz w:val="20"/>
                <w:szCs w:val="20"/>
              </w:rPr>
              <w:t>⑦、⑨、⑩）</w:t>
            </w:r>
            <w:r>
              <w:rPr>
                <w:rFonts w:hAnsi="ＭＳ ゴシック" w:hint="eastAsia"/>
                <w:sz w:val="20"/>
                <w:szCs w:val="20"/>
              </w:rPr>
              <w:t>関係</w:t>
            </w:r>
          </w:p>
        </w:tc>
        <w:tc>
          <w:tcPr>
            <w:tcW w:w="4419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15D1F36" w14:textId="77777777" w:rsidR="00555EF6" w:rsidRDefault="00555EF6" w:rsidP="005F4FAC">
            <w:pPr>
              <w:widowControl/>
              <w:spacing w:line="0" w:lineRule="atLeast"/>
              <w:ind w:leftChars="150" w:left="315" w:firstLineChars="100" w:firstLine="200"/>
              <w:rPr>
                <w:rFonts w:hAnsi="ＭＳ ゴシック"/>
                <w:sz w:val="20"/>
                <w:szCs w:val="20"/>
              </w:rPr>
            </w:pPr>
          </w:p>
        </w:tc>
      </w:tr>
      <w:tr w:rsidR="00555EF6" w:rsidRPr="002D4568" w14:paraId="2447F661" w14:textId="77777777" w:rsidTr="00555EF6">
        <w:trPr>
          <w:trHeight w:val="380"/>
          <w:jc w:val="center"/>
        </w:trPr>
        <w:tc>
          <w:tcPr>
            <w:tcW w:w="4621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7CF9A6C8" w14:textId="77777777" w:rsidR="00555EF6" w:rsidRPr="002D4568" w:rsidRDefault="00555EF6" w:rsidP="006A437B">
            <w:pPr>
              <w:widowControl/>
              <w:spacing w:line="0" w:lineRule="atLeast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様式</w:t>
            </w:r>
            <w:r>
              <w:rPr>
                <w:rFonts w:hAnsi="ＭＳ ゴシック"/>
                <w:sz w:val="20"/>
                <w:szCs w:val="20"/>
              </w:rPr>
              <w:t>－報告</w:t>
            </w:r>
            <w:r w:rsidRPr="00EC30E1">
              <w:rPr>
                <w:rFonts w:hAnsi="ＭＳ ゴシック" w:hint="eastAsia"/>
                <w:sz w:val="20"/>
                <w:szCs w:val="20"/>
                <w:vertAlign w:val="superscript"/>
              </w:rPr>
              <w:t>※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080479C" w14:textId="77777777" w:rsidR="00555EF6" w:rsidRDefault="00555EF6" w:rsidP="006A437B">
            <w:pPr>
              <w:widowControl/>
              <w:spacing w:line="0" w:lineRule="atLeast"/>
              <w:rPr>
                <w:rFonts w:hAnsi="ＭＳ ゴシック"/>
                <w:sz w:val="20"/>
                <w:szCs w:val="20"/>
              </w:rPr>
            </w:pPr>
          </w:p>
        </w:tc>
      </w:tr>
      <w:tr w:rsidR="00555EF6" w:rsidRPr="002D4568" w14:paraId="64A56646" w14:textId="77777777" w:rsidTr="00555EF6">
        <w:trPr>
          <w:trHeight w:val="380"/>
          <w:jc w:val="center"/>
        </w:trPr>
        <w:tc>
          <w:tcPr>
            <w:tcW w:w="462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C39E62" w14:textId="77777777" w:rsidR="00555EF6" w:rsidRPr="002D4568" w:rsidRDefault="00555EF6" w:rsidP="00A80287">
            <w:pPr>
              <w:widowControl/>
              <w:spacing w:line="0" w:lineRule="atLeast"/>
              <w:ind w:leftChars="150" w:left="315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直近の</w:t>
            </w:r>
            <w:r>
              <w:rPr>
                <w:rFonts w:hAnsi="ＭＳ ゴシック"/>
                <w:sz w:val="20"/>
                <w:szCs w:val="20"/>
              </w:rPr>
              <w:t>活動実績報告書</w:t>
            </w:r>
            <w:r>
              <w:rPr>
                <w:rFonts w:hAnsi="ＭＳ ゴシック" w:hint="eastAsia"/>
                <w:sz w:val="20"/>
                <w:szCs w:val="20"/>
              </w:rPr>
              <w:t>（申請</w:t>
            </w:r>
            <w:r>
              <w:rPr>
                <w:rFonts w:hAnsi="ＭＳ ゴシック"/>
                <w:sz w:val="20"/>
                <w:szCs w:val="20"/>
              </w:rPr>
              <w:t>書類</w:t>
            </w:r>
            <w:r>
              <w:rPr>
                <w:rFonts w:hAnsi="ＭＳ ゴシック" w:hint="eastAsia"/>
                <w:sz w:val="20"/>
                <w:szCs w:val="20"/>
              </w:rPr>
              <w:t>②</w:t>
            </w:r>
            <w:r>
              <w:rPr>
                <w:rFonts w:hAnsi="ＭＳ ゴシック"/>
                <w:sz w:val="20"/>
                <w:szCs w:val="20"/>
              </w:rPr>
              <w:t>関係）</w:t>
            </w:r>
          </w:p>
        </w:tc>
        <w:tc>
          <w:tcPr>
            <w:tcW w:w="4419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6A009D1" w14:textId="77777777" w:rsidR="00555EF6" w:rsidRDefault="00555EF6" w:rsidP="00A80287">
            <w:pPr>
              <w:widowControl/>
              <w:spacing w:line="0" w:lineRule="atLeast"/>
              <w:ind w:leftChars="150" w:left="315"/>
              <w:rPr>
                <w:rFonts w:hAnsi="ＭＳ ゴシック"/>
                <w:sz w:val="20"/>
                <w:szCs w:val="20"/>
              </w:rPr>
            </w:pPr>
          </w:p>
        </w:tc>
      </w:tr>
      <w:tr w:rsidR="00555EF6" w:rsidRPr="002D4568" w14:paraId="6151B30A" w14:textId="77777777" w:rsidTr="00555EF6">
        <w:trPr>
          <w:trHeight w:val="340"/>
          <w:jc w:val="center"/>
        </w:trPr>
        <w:tc>
          <w:tcPr>
            <w:tcW w:w="462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85172FB" w14:textId="77777777" w:rsidR="00555EF6" w:rsidRPr="002D4568" w:rsidRDefault="00555EF6" w:rsidP="006A437B">
            <w:pPr>
              <w:widowControl/>
              <w:spacing w:line="0" w:lineRule="atLeast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様式</w:t>
            </w:r>
            <w:r>
              <w:rPr>
                <w:rFonts w:hAnsi="ＭＳ ゴシック"/>
                <w:sz w:val="20"/>
                <w:szCs w:val="20"/>
              </w:rPr>
              <w:t>－計画</w:t>
            </w:r>
            <w:r w:rsidRPr="00EC30E1">
              <w:rPr>
                <w:rFonts w:hAnsi="ＭＳ ゴシック" w:hint="eastAsia"/>
                <w:sz w:val="20"/>
                <w:szCs w:val="20"/>
                <w:vertAlign w:val="superscript"/>
              </w:rPr>
              <w:t>※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27B4E213" w14:textId="77777777" w:rsidR="00555EF6" w:rsidRDefault="00555EF6" w:rsidP="006A437B">
            <w:pPr>
              <w:widowControl/>
              <w:spacing w:line="0" w:lineRule="atLeast"/>
              <w:rPr>
                <w:rFonts w:hAnsi="ＭＳ ゴシック"/>
                <w:sz w:val="20"/>
                <w:szCs w:val="20"/>
              </w:rPr>
            </w:pPr>
          </w:p>
        </w:tc>
      </w:tr>
      <w:tr w:rsidR="00555EF6" w:rsidRPr="002D4568" w14:paraId="621535C3" w14:textId="77777777" w:rsidTr="00555EF6">
        <w:trPr>
          <w:trHeight w:val="340"/>
          <w:jc w:val="center"/>
        </w:trPr>
        <w:tc>
          <w:tcPr>
            <w:tcW w:w="462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4E730F" w14:textId="73F7E678" w:rsidR="00555EF6" w:rsidRPr="002D4568" w:rsidRDefault="00555EF6" w:rsidP="00A80287">
            <w:pPr>
              <w:widowControl/>
              <w:spacing w:line="0" w:lineRule="atLeast"/>
              <w:ind w:leftChars="150" w:left="315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指定後</w:t>
            </w:r>
            <w:r>
              <w:rPr>
                <w:rFonts w:hAnsi="ＭＳ ゴシック"/>
                <w:sz w:val="20"/>
                <w:szCs w:val="20"/>
              </w:rPr>
              <w:t>おお</w:t>
            </w:r>
            <w:r w:rsidRPr="000C4404">
              <w:rPr>
                <w:rFonts w:hAnsi="ＭＳ ゴシック"/>
                <w:sz w:val="20"/>
                <w:szCs w:val="20"/>
              </w:rPr>
              <w:t>むね</w:t>
            </w:r>
            <w:ins w:id="0" w:author="なし" w:date="2019-08-07T21:28:00Z">
              <w:r w:rsidRPr="000C4404">
                <w:rPr>
                  <w:rFonts w:hAnsi="ＭＳ ゴシック" w:hint="eastAsia"/>
                  <w:sz w:val="20"/>
                  <w:szCs w:val="20"/>
                </w:rPr>
                <w:t>５</w:t>
              </w:r>
            </w:ins>
            <w:r w:rsidRPr="000C4404">
              <w:rPr>
                <w:rFonts w:hAnsi="ＭＳ ゴシック"/>
                <w:sz w:val="20"/>
                <w:szCs w:val="20"/>
              </w:rPr>
              <w:t>年</w:t>
            </w:r>
            <w:r>
              <w:rPr>
                <w:rFonts w:hAnsi="ＭＳ ゴシック"/>
                <w:sz w:val="20"/>
                <w:szCs w:val="20"/>
              </w:rPr>
              <w:t>間の活動実施計画書</w:t>
            </w:r>
            <w:r>
              <w:rPr>
                <w:rFonts w:hAnsi="ＭＳ ゴシック" w:hint="eastAsia"/>
                <w:sz w:val="20"/>
                <w:szCs w:val="20"/>
              </w:rPr>
              <w:t>（申請</w:t>
            </w:r>
            <w:r>
              <w:rPr>
                <w:rFonts w:hAnsi="ＭＳ ゴシック"/>
                <w:sz w:val="20"/>
                <w:szCs w:val="20"/>
              </w:rPr>
              <w:t>書類</w:t>
            </w:r>
            <w:r>
              <w:rPr>
                <w:rFonts w:hAnsi="ＭＳ ゴシック" w:hint="eastAsia"/>
                <w:sz w:val="20"/>
                <w:szCs w:val="20"/>
              </w:rPr>
              <w:t>③</w:t>
            </w:r>
            <w:r>
              <w:rPr>
                <w:rFonts w:hAnsi="ＭＳ ゴシック"/>
                <w:sz w:val="20"/>
                <w:szCs w:val="20"/>
              </w:rPr>
              <w:t>関係</w:t>
            </w:r>
            <w:r>
              <w:rPr>
                <w:rFonts w:hAnsi="ＭＳ ゴシック" w:hint="eastAsia"/>
                <w:sz w:val="20"/>
                <w:szCs w:val="20"/>
              </w:rPr>
              <w:t>）</w:t>
            </w:r>
          </w:p>
        </w:tc>
        <w:tc>
          <w:tcPr>
            <w:tcW w:w="441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A0B38E" w14:textId="77777777" w:rsidR="00555EF6" w:rsidRDefault="00555EF6" w:rsidP="00A80287">
            <w:pPr>
              <w:widowControl/>
              <w:spacing w:line="0" w:lineRule="atLeast"/>
              <w:ind w:leftChars="150" w:left="315"/>
              <w:rPr>
                <w:rFonts w:hAnsi="ＭＳ ゴシック"/>
                <w:sz w:val="20"/>
                <w:szCs w:val="20"/>
              </w:rPr>
            </w:pPr>
          </w:p>
        </w:tc>
      </w:tr>
    </w:tbl>
    <w:p w14:paraId="62BC583F" w14:textId="77777777" w:rsidR="00000E94" w:rsidRDefault="004F09A6" w:rsidP="00326A89">
      <w:pPr>
        <w:widowControl/>
        <w:spacing w:line="0" w:lineRule="atLeast"/>
        <w:ind w:firstLineChars="750" w:firstLine="1500"/>
        <w:jc w:val="left"/>
        <w:rPr>
          <w:rFonts w:hAnsi="ＭＳ ゴシック"/>
          <w:sz w:val="20"/>
        </w:rPr>
      </w:pPr>
      <w:r>
        <w:rPr>
          <w:rFonts w:hAnsi="ＭＳ ゴシック" w:hint="eastAsia"/>
          <w:sz w:val="20"/>
        </w:rPr>
        <w:t>注</w:t>
      </w:r>
      <w:r>
        <w:rPr>
          <w:rFonts w:hAnsi="ＭＳ ゴシック"/>
          <w:sz w:val="20"/>
        </w:rPr>
        <w:t>）申請書類：</w:t>
      </w:r>
      <w:r w:rsidR="005F4FAC">
        <w:rPr>
          <w:rFonts w:hAnsi="ＭＳ ゴシック" w:hint="eastAsia"/>
          <w:sz w:val="20"/>
        </w:rPr>
        <w:t>募集</w:t>
      </w:r>
      <w:r w:rsidR="008B79E4">
        <w:rPr>
          <w:rFonts w:hAnsi="ＭＳ ゴシック" w:hint="eastAsia"/>
          <w:sz w:val="20"/>
        </w:rPr>
        <w:t>要項</w:t>
      </w:r>
      <w:r w:rsidR="005F4FAC">
        <w:rPr>
          <w:rFonts w:hAnsi="ＭＳ ゴシック" w:hint="eastAsia"/>
          <w:sz w:val="20"/>
        </w:rPr>
        <w:t>５</w:t>
      </w:r>
      <w:r>
        <w:rPr>
          <w:rFonts w:hAnsi="ＭＳ ゴシック"/>
          <w:sz w:val="20"/>
        </w:rPr>
        <w:t>（１）</w:t>
      </w:r>
      <w:r>
        <w:rPr>
          <w:rFonts w:hAnsi="ＭＳ ゴシック" w:hint="eastAsia"/>
          <w:sz w:val="20"/>
        </w:rPr>
        <w:t>による</w:t>
      </w:r>
      <w:r>
        <w:rPr>
          <w:rFonts w:hAnsi="ＭＳ ゴシック"/>
          <w:sz w:val="20"/>
        </w:rPr>
        <w:t>申請書類</w:t>
      </w:r>
      <w:r w:rsidR="00E57980">
        <w:rPr>
          <w:rFonts w:hAnsi="ＭＳ ゴシック" w:hint="eastAsia"/>
          <w:sz w:val="20"/>
        </w:rPr>
        <w:t>（上表について</w:t>
      </w:r>
      <w:r w:rsidR="00E57980">
        <w:rPr>
          <w:rFonts w:hAnsi="ＭＳ ゴシック"/>
          <w:sz w:val="20"/>
        </w:rPr>
        <w:t>同じ）</w:t>
      </w:r>
    </w:p>
    <w:p w14:paraId="6E9263FE" w14:textId="77777777" w:rsidR="00EC30E1" w:rsidRDefault="00EC30E1" w:rsidP="00EC30E1">
      <w:pPr>
        <w:widowControl/>
        <w:spacing w:line="240" w:lineRule="exact"/>
        <w:ind w:firstLineChars="750" w:firstLine="1500"/>
        <w:jc w:val="left"/>
        <w:rPr>
          <w:rFonts w:hAnsi="ＭＳ ゴシック"/>
          <w:sz w:val="20"/>
        </w:rPr>
      </w:pPr>
      <w:r>
        <w:rPr>
          <w:rFonts w:hAnsi="ＭＳ ゴシック" w:hint="eastAsia"/>
          <w:sz w:val="20"/>
        </w:rPr>
        <w:t>※「様式</w:t>
      </w:r>
      <w:r>
        <w:rPr>
          <w:rFonts w:hAnsi="ＭＳ ゴシック"/>
          <w:sz w:val="20"/>
        </w:rPr>
        <w:t>－報告」及び「様式－計画」には、作成例</w:t>
      </w:r>
      <w:r>
        <w:rPr>
          <w:rFonts w:hAnsi="ＭＳ ゴシック" w:hint="eastAsia"/>
          <w:sz w:val="20"/>
        </w:rPr>
        <w:t>も</w:t>
      </w:r>
      <w:r>
        <w:rPr>
          <w:rFonts w:hAnsi="ＭＳ ゴシック"/>
          <w:sz w:val="20"/>
        </w:rPr>
        <w:t>併せて</w:t>
      </w:r>
      <w:r>
        <w:rPr>
          <w:rFonts w:hAnsi="ＭＳ ゴシック" w:hint="eastAsia"/>
          <w:sz w:val="20"/>
        </w:rPr>
        <w:t>掲載</w:t>
      </w:r>
      <w:r>
        <w:rPr>
          <w:rFonts w:hAnsi="ＭＳ ゴシック"/>
          <w:sz w:val="20"/>
        </w:rPr>
        <w:t>され</w:t>
      </w:r>
    </w:p>
    <w:p w14:paraId="0112F1D3" w14:textId="77777777" w:rsidR="00EC30E1" w:rsidRPr="00EC30E1" w:rsidRDefault="00EC30E1" w:rsidP="00EC30E1">
      <w:pPr>
        <w:widowControl/>
        <w:spacing w:line="240" w:lineRule="exact"/>
        <w:ind w:firstLineChars="750" w:firstLine="1500"/>
        <w:jc w:val="left"/>
        <w:rPr>
          <w:rFonts w:hAnsi="ＭＳ ゴシック"/>
          <w:sz w:val="20"/>
        </w:rPr>
      </w:pPr>
      <w:r>
        <w:rPr>
          <w:rFonts w:hAnsi="ＭＳ ゴシック" w:hint="eastAsia"/>
          <w:sz w:val="20"/>
        </w:rPr>
        <w:t xml:space="preserve">　</w:t>
      </w:r>
      <w:r>
        <w:rPr>
          <w:rFonts w:hAnsi="ＭＳ ゴシック"/>
          <w:sz w:val="20"/>
        </w:rPr>
        <w:t>ています。</w:t>
      </w:r>
    </w:p>
    <w:p w14:paraId="4ED3EA84" w14:textId="77777777" w:rsidR="00000E94" w:rsidRDefault="00000E94" w:rsidP="006751E0">
      <w:pPr>
        <w:widowControl/>
        <w:spacing w:line="0" w:lineRule="atLeast"/>
        <w:jc w:val="left"/>
        <w:rPr>
          <w:rFonts w:hAnsi="ＭＳ ゴシック"/>
          <w:sz w:val="20"/>
        </w:rPr>
      </w:pPr>
    </w:p>
    <w:p w14:paraId="32D8B301" w14:textId="77777777" w:rsidR="00FA2817" w:rsidRDefault="009544D9" w:rsidP="00EC30E1">
      <w:pPr>
        <w:spacing w:line="260" w:lineRule="exact"/>
        <w:ind w:firstLineChars="700" w:firstLine="1470"/>
        <w:rPr>
          <w:rFonts w:hAnsi="ＭＳ ゴシック"/>
        </w:rPr>
      </w:pPr>
      <w:r>
        <w:rPr>
          <w:rFonts w:hAnsi="ＭＳ ゴシック" w:hint="eastAsia"/>
        </w:rPr>
        <w:t>２．</w:t>
      </w:r>
      <w:r w:rsidR="00793A8D">
        <w:rPr>
          <w:rFonts w:hAnsi="ＭＳ ゴシック" w:hint="eastAsia"/>
        </w:rPr>
        <w:t>活動状況の</w:t>
      </w:r>
      <w:r w:rsidR="00793A8D">
        <w:rPr>
          <w:rFonts w:hAnsi="ＭＳ ゴシック"/>
        </w:rPr>
        <w:t>報告、</w:t>
      </w:r>
      <w:r w:rsidR="00793A8D">
        <w:rPr>
          <w:rFonts w:hAnsi="ＭＳ ゴシック" w:hint="eastAsia"/>
        </w:rPr>
        <w:t>活動実施計画</w:t>
      </w:r>
      <w:r w:rsidR="00793A8D">
        <w:rPr>
          <w:rFonts w:hAnsi="ＭＳ ゴシック"/>
        </w:rPr>
        <w:t>、代表者</w:t>
      </w:r>
      <w:r w:rsidR="00793A8D">
        <w:rPr>
          <w:rFonts w:hAnsi="ＭＳ ゴシック" w:hint="eastAsia"/>
        </w:rPr>
        <w:t>、</w:t>
      </w:r>
      <w:r w:rsidR="00793A8D">
        <w:rPr>
          <w:rFonts w:hAnsi="ＭＳ ゴシック"/>
        </w:rPr>
        <w:t>名称、住所等の</w:t>
      </w:r>
    </w:p>
    <w:p w14:paraId="3E5805A1" w14:textId="77777777" w:rsidR="00003BD7" w:rsidRPr="00E623F1" w:rsidRDefault="00793A8D" w:rsidP="00EC30E1">
      <w:pPr>
        <w:spacing w:line="260" w:lineRule="exact"/>
        <w:ind w:firstLineChars="900" w:firstLine="1890"/>
        <w:rPr>
          <w:rFonts w:hAnsi="ＭＳ ゴシック"/>
        </w:rPr>
      </w:pPr>
      <w:r>
        <w:rPr>
          <w:rFonts w:hAnsi="ＭＳ ゴシック"/>
        </w:rPr>
        <w:t>変更</w:t>
      </w:r>
      <w:r w:rsidR="00003BD7" w:rsidRPr="00E623F1">
        <w:rPr>
          <w:rFonts w:hAnsi="ＭＳ ゴシック" w:hint="eastAsia"/>
        </w:rPr>
        <w:t>時に必要な様式</w:t>
      </w:r>
    </w:p>
    <w:tbl>
      <w:tblPr>
        <w:tblStyle w:val="a9"/>
        <w:tblW w:w="6081" w:type="dxa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81"/>
      </w:tblGrid>
      <w:tr w:rsidR="00793A8D" w:rsidRPr="00E623F1" w14:paraId="1E48E900" w14:textId="77777777" w:rsidTr="00EC30E1">
        <w:trPr>
          <w:trHeight w:val="340"/>
          <w:jc w:val="center"/>
        </w:trPr>
        <w:tc>
          <w:tcPr>
            <w:tcW w:w="608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51DCCA47" w14:textId="77777777" w:rsidR="00793A8D" w:rsidRPr="00E623F1" w:rsidRDefault="00793A8D" w:rsidP="00793A8D">
            <w:pPr>
              <w:jc w:val="center"/>
              <w:rPr>
                <w:rFonts w:hAnsi="ＭＳ ゴシック"/>
                <w:sz w:val="20"/>
              </w:rPr>
            </w:pPr>
            <w:r w:rsidRPr="00E623F1">
              <w:rPr>
                <w:rFonts w:hAnsi="ＭＳ ゴシック" w:hint="eastAsia"/>
                <w:sz w:val="20"/>
              </w:rPr>
              <w:t>様式名</w:t>
            </w:r>
          </w:p>
        </w:tc>
      </w:tr>
      <w:tr w:rsidR="00003BD7" w:rsidRPr="00E623F1" w14:paraId="46667167" w14:textId="77777777" w:rsidTr="00EC30E1">
        <w:trPr>
          <w:trHeight w:val="340"/>
          <w:jc w:val="center"/>
        </w:trPr>
        <w:tc>
          <w:tcPr>
            <w:tcW w:w="608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6E1F6B5B" w14:textId="77777777" w:rsidR="00003BD7" w:rsidRPr="00E623F1" w:rsidRDefault="00003BD7" w:rsidP="005F4FAC">
            <w:pPr>
              <w:rPr>
                <w:rFonts w:hAnsi="ＭＳ ゴシック"/>
                <w:sz w:val="20"/>
              </w:rPr>
            </w:pPr>
            <w:r w:rsidRPr="00E623F1">
              <w:rPr>
                <w:rFonts w:hAnsi="ＭＳ ゴシック" w:hint="eastAsia"/>
                <w:sz w:val="20"/>
              </w:rPr>
              <w:t>様式</w:t>
            </w:r>
            <w:r w:rsidR="00B3147D">
              <w:rPr>
                <w:rFonts w:hAnsi="ＭＳ ゴシック" w:hint="eastAsia"/>
                <w:sz w:val="20"/>
              </w:rPr>
              <w:t>４</w:t>
            </w:r>
            <w:r w:rsidR="00000E94">
              <w:rPr>
                <w:rFonts w:hAnsi="ＭＳ ゴシック" w:hint="eastAsia"/>
                <w:sz w:val="20"/>
              </w:rPr>
              <w:t>（</w:t>
            </w:r>
            <w:r w:rsidR="005F4FAC">
              <w:rPr>
                <w:rFonts w:hAnsi="ＭＳ ゴシック" w:hint="eastAsia"/>
                <w:sz w:val="20"/>
              </w:rPr>
              <w:t>募集</w:t>
            </w:r>
            <w:r w:rsidR="008B79E4">
              <w:rPr>
                <w:rFonts w:hAnsi="ＭＳ ゴシック" w:hint="eastAsia"/>
                <w:sz w:val="20"/>
                <w:szCs w:val="20"/>
              </w:rPr>
              <w:t>要項</w:t>
            </w:r>
            <w:r w:rsidR="00A80287">
              <w:rPr>
                <w:rFonts w:hAnsi="ＭＳ ゴシック" w:hint="eastAsia"/>
                <w:sz w:val="20"/>
                <w:szCs w:val="20"/>
              </w:rPr>
              <w:t>11</w:t>
            </w:r>
            <w:r w:rsidR="00057B51">
              <w:rPr>
                <w:rFonts w:hAnsi="ＭＳ ゴシック"/>
                <w:sz w:val="20"/>
              </w:rPr>
              <w:t>（</w:t>
            </w:r>
            <w:r w:rsidR="00A80287">
              <w:rPr>
                <w:rFonts w:hAnsi="ＭＳ ゴシック" w:hint="eastAsia"/>
                <w:sz w:val="20"/>
              </w:rPr>
              <w:t>７</w:t>
            </w:r>
            <w:r w:rsidR="00057B51">
              <w:rPr>
                <w:rFonts w:hAnsi="ＭＳ ゴシック"/>
                <w:sz w:val="20"/>
              </w:rPr>
              <w:t>）（</w:t>
            </w:r>
            <w:r w:rsidR="00A80287">
              <w:rPr>
                <w:rFonts w:hAnsi="ＭＳ ゴシック" w:hint="eastAsia"/>
                <w:sz w:val="20"/>
              </w:rPr>
              <w:t>８</w:t>
            </w:r>
            <w:r w:rsidR="00057B51">
              <w:rPr>
                <w:rFonts w:hAnsi="ＭＳ ゴシック"/>
                <w:sz w:val="20"/>
              </w:rPr>
              <w:t>）（</w:t>
            </w:r>
            <w:r w:rsidR="00A80287">
              <w:rPr>
                <w:rFonts w:hAnsi="ＭＳ ゴシック" w:hint="eastAsia"/>
                <w:sz w:val="20"/>
              </w:rPr>
              <w:t>10</w:t>
            </w:r>
            <w:r w:rsidR="00057B51">
              <w:rPr>
                <w:rFonts w:hAnsi="ＭＳ ゴシック"/>
                <w:sz w:val="20"/>
              </w:rPr>
              <w:t>）</w:t>
            </w:r>
            <w:r w:rsidR="00000E94">
              <w:rPr>
                <w:rFonts w:hAnsi="ＭＳ ゴシック"/>
                <w:sz w:val="20"/>
              </w:rPr>
              <w:t>関係）</w:t>
            </w:r>
          </w:p>
        </w:tc>
      </w:tr>
      <w:tr w:rsidR="00003BD7" w:rsidRPr="00E623F1" w14:paraId="5D9BF8D2" w14:textId="77777777" w:rsidTr="00EC30E1">
        <w:trPr>
          <w:trHeight w:val="340"/>
          <w:jc w:val="center"/>
        </w:trPr>
        <w:tc>
          <w:tcPr>
            <w:tcW w:w="608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3195342" w14:textId="08518800" w:rsidR="00003BD7" w:rsidRPr="00E623F1" w:rsidRDefault="00000E94" w:rsidP="00CC4324">
            <w:pPr>
              <w:ind w:leftChars="150" w:left="315"/>
              <w:rPr>
                <w:rFonts w:hAnsi="ＭＳ ゴシック"/>
                <w:sz w:val="20"/>
              </w:rPr>
            </w:pPr>
            <w:r>
              <w:rPr>
                <w:rFonts w:hAnsi="ＭＳ ゴシック" w:hint="eastAsia"/>
                <w:sz w:val="20"/>
              </w:rPr>
              <w:t>道路法</w:t>
            </w:r>
            <w:r>
              <w:rPr>
                <w:rFonts w:hAnsi="ＭＳ ゴシック"/>
                <w:sz w:val="20"/>
              </w:rPr>
              <w:t>第４８条の</w:t>
            </w:r>
            <w:r w:rsidR="001F7B0E">
              <w:rPr>
                <w:rFonts w:hAnsi="ＭＳ ゴシック" w:hint="eastAsia"/>
                <w:sz w:val="20"/>
              </w:rPr>
              <w:t>６２</w:t>
            </w:r>
            <w:r>
              <w:rPr>
                <w:rFonts w:hAnsi="ＭＳ ゴシック"/>
                <w:sz w:val="20"/>
              </w:rPr>
              <w:t>第１項</w:t>
            </w:r>
            <w:r w:rsidR="00A80287">
              <w:rPr>
                <w:rFonts w:hAnsi="ＭＳ ゴシック" w:hint="eastAsia"/>
                <w:sz w:val="20"/>
              </w:rPr>
              <w:t>の</w:t>
            </w:r>
            <w:r w:rsidR="00A80287">
              <w:rPr>
                <w:rFonts w:hAnsi="ＭＳ ゴシック"/>
                <w:sz w:val="20"/>
              </w:rPr>
              <w:t>規定</w:t>
            </w:r>
            <w:r>
              <w:rPr>
                <w:rFonts w:hAnsi="ＭＳ ゴシック"/>
                <w:sz w:val="20"/>
              </w:rPr>
              <w:t>に基づく</w:t>
            </w:r>
            <w:r>
              <w:rPr>
                <w:rFonts w:hAnsi="ＭＳ ゴシック" w:hint="eastAsia"/>
                <w:sz w:val="20"/>
              </w:rPr>
              <w:t>報告書</w:t>
            </w:r>
          </w:p>
        </w:tc>
      </w:tr>
      <w:tr w:rsidR="00003BD7" w:rsidRPr="00E623F1" w14:paraId="3D88F2C7" w14:textId="77777777" w:rsidTr="00EC30E1">
        <w:trPr>
          <w:trHeight w:val="340"/>
          <w:jc w:val="center"/>
        </w:trPr>
        <w:tc>
          <w:tcPr>
            <w:tcW w:w="6081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43A57511" w14:textId="77777777" w:rsidR="00003BD7" w:rsidRPr="00E623F1" w:rsidRDefault="00003BD7" w:rsidP="005F4FAC">
            <w:pPr>
              <w:rPr>
                <w:rFonts w:hAnsi="ＭＳ ゴシック"/>
                <w:sz w:val="20"/>
              </w:rPr>
            </w:pPr>
            <w:r w:rsidRPr="00E623F1">
              <w:rPr>
                <w:rFonts w:hAnsi="ＭＳ ゴシック" w:hint="eastAsia"/>
                <w:sz w:val="20"/>
              </w:rPr>
              <w:t>様式</w:t>
            </w:r>
            <w:r w:rsidR="00B3147D">
              <w:rPr>
                <w:rFonts w:hAnsi="ＭＳ ゴシック" w:hint="eastAsia"/>
                <w:sz w:val="20"/>
              </w:rPr>
              <w:t>５</w:t>
            </w:r>
            <w:r w:rsidRPr="00E623F1">
              <w:rPr>
                <w:rFonts w:hAnsi="ＭＳ ゴシック" w:hint="eastAsia"/>
                <w:sz w:val="20"/>
              </w:rPr>
              <w:t>（</w:t>
            </w:r>
            <w:r w:rsidR="005F4FAC">
              <w:rPr>
                <w:rFonts w:hAnsi="ＭＳ ゴシック" w:hint="eastAsia"/>
                <w:sz w:val="20"/>
              </w:rPr>
              <w:t>募集</w:t>
            </w:r>
            <w:r w:rsidR="008B79E4">
              <w:rPr>
                <w:rFonts w:hAnsi="ＭＳ ゴシック" w:hint="eastAsia"/>
                <w:sz w:val="20"/>
                <w:szCs w:val="20"/>
              </w:rPr>
              <w:t>要項</w:t>
            </w:r>
            <w:r w:rsidR="00A80287">
              <w:rPr>
                <w:rFonts w:hAnsi="ＭＳ ゴシック"/>
                <w:sz w:val="20"/>
                <w:szCs w:val="20"/>
              </w:rPr>
              <w:t>11（</w:t>
            </w:r>
            <w:r w:rsidR="00A80287">
              <w:rPr>
                <w:rFonts w:hAnsi="ＭＳ ゴシック" w:hint="eastAsia"/>
                <w:sz w:val="20"/>
                <w:szCs w:val="20"/>
              </w:rPr>
              <w:t>11</w:t>
            </w:r>
            <w:r w:rsidR="00057B51">
              <w:rPr>
                <w:rFonts w:hAnsi="ＭＳ ゴシック"/>
                <w:sz w:val="20"/>
              </w:rPr>
              <w:t>）</w:t>
            </w:r>
            <w:r w:rsidR="00000E94">
              <w:rPr>
                <w:rFonts w:hAnsi="ＭＳ ゴシック"/>
                <w:sz w:val="20"/>
              </w:rPr>
              <w:t>関係）</w:t>
            </w:r>
          </w:p>
        </w:tc>
      </w:tr>
      <w:tr w:rsidR="00003BD7" w:rsidRPr="00E623F1" w14:paraId="4A0AD3D9" w14:textId="77777777" w:rsidTr="00EC30E1">
        <w:trPr>
          <w:trHeight w:val="340"/>
          <w:jc w:val="center"/>
        </w:trPr>
        <w:tc>
          <w:tcPr>
            <w:tcW w:w="608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D6A1D2" w14:textId="3ADB2BF6" w:rsidR="00003BD7" w:rsidRPr="00E623F1" w:rsidRDefault="00A80287">
            <w:pPr>
              <w:ind w:leftChars="150" w:left="315"/>
              <w:rPr>
                <w:rFonts w:hAnsi="ＭＳ ゴシック"/>
                <w:sz w:val="20"/>
              </w:rPr>
            </w:pPr>
            <w:r w:rsidRPr="00A80287">
              <w:rPr>
                <w:rFonts w:hAnsi="ＭＳ ゴシック" w:hint="eastAsia"/>
                <w:sz w:val="20"/>
              </w:rPr>
              <w:t>道路法第</w:t>
            </w:r>
            <w:r>
              <w:rPr>
                <w:rFonts w:hAnsi="ＭＳ ゴシック" w:hint="eastAsia"/>
                <w:sz w:val="20"/>
              </w:rPr>
              <w:t>４８</w:t>
            </w:r>
            <w:r w:rsidRPr="00A80287">
              <w:rPr>
                <w:rFonts w:hAnsi="ＭＳ ゴシック" w:hint="eastAsia"/>
                <w:sz w:val="20"/>
              </w:rPr>
              <w:t>条の</w:t>
            </w:r>
            <w:r w:rsidR="001F7B0E">
              <w:rPr>
                <w:rFonts w:hAnsi="ＭＳ ゴシック" w:hint="eastAsia"/>
                <w:sz w:val="20"/>
              </w:rPr>
              <w:t>６０</w:t>
            </w:r>
            <w:r w:rsidRPr="00A80287">
              <w:rPr>
                <w:rFonts w:hAnsi="ＭＳ ゴシック" w:hint="eastAsia"/>
                <w:sz w:val="20"/>
              </w:rPr>
              <w:t>第３項の規定</w:t>
            </w:r>
            <w:r>
              <w:rPr>
                <w:rFonts w:hAnsi="ＭＳ ゴシック" w:hint="eastAsia"/>
                <w:sz w:val="20"/>
              </w:rPr>
              <w:t>に</w:t>
            </w:r>
            <w:r>
              <w:rPr>
                <w:rFonts w:hAnsi="ＭＳ ゴシック"/>
                <w:sz w:val="20"/>
              </w:rPr>
              <w:t>基づく</w:t>
            </w:r>
            <w:r w:rsidR="00000E94">
              <w:rPr>
                <w:rFonts w:hAnsi="ＭＳ ゴシック"/>
                <w:sz w:val="20"/>
              </w:rPr>
              <w:t>届出書</w:t>
            </w:r>
          </w:p>
        </w:tc>
      </w:tr>
    </w:tbl>
    <w:p w14:paraId="1C6E0E84" w14:textId="77777777" w:rsidR="00003BD7" w:rsidRPr="00C369AF" w:rsidRDefault="00003BD7" w:rsidP="00003BD7"/>
    <w:p w14:paraId="452F99E5" w14:textId="77777777" w:rsidR="00E6383F" w:rsidRDefault="00E6383F">
      <w:pPr>
        <w:widowControl/>
        <w:jc w:val="left"/>
        <w:sectPr w:rsidR="00E6383F" w:rsidSect="00053551">
          <w:footerReference w:type="default" r:id="rId8"/>
          <w:pgSz w:w="11906" w:h="16838" w:code="9"/>
          <w:pgMar w:top="1134" w:right="1418" w:bottom="851" w:left="1418" w:header="851" w:footer="170" w:gutter="0"/>
          <w:pgNumType w:start="1"/>
          <w:cols w:space="425"/>
          <w:docGrid w:type="lines" w:linePitch="393"/>
        </w:sectPr>
      </w:pPr>
    </w:p>
    <w:p w14:paraId="4E2FCC05" w14:textId="77777777" w:rsidR="00F91D54" w:rsidRDefault="00793A8D" w:rsidP="00957275">
      <w:pPr>
        <w:widowControl/>
        <w:jc w:val="left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21E16E89" wp14:editId="605A4CBF">
                <wp:simplePos x="0" y="0"/>
                <wp:positionH relativeFrom="margin">
                  <wp:align>right</wp:align>
                </wp:positionH>
                <wp:positionV relativeFrom="paragraph">
                  <wp:posOffset>13335</wp:posOffset>
                </wp:positionV>
                <wp:extent cx="1203960" cy="331470"/>
                <wp:effectExtent l="0" t="0" r="15240" b="11430"/>
                <wp:wrapNone/>
                <wp:docPr id="28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31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31C826" w14:textId="77777777" w:rsidR="00B2348A" w:rsidRPr="004A5401" w:rsidRDefault="008B7603" w:rsidP="00B5454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添付</w:t>
                            </w:r>
                            <w:r w:rsidR="00B2348A" w:rsidRPr="004A5401">
                              <w:rPr>
                                <w:rFonts w:hint="eastAsia"/>
                              </w:rPr>
                              <w:t>様式１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E16E89" id="Text Box 87" o:spid="_x0000_s1027" type="#_x0000_t202" style="position:absolute;margin-left:43.6pt;margin-top:1.05pt;width:94.8pt;height:26.1pt;z-index:2517463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">
                <v:textbox>
                  <w:txbxContent>
                    <w:p w14:paraId="5531C826" w14:textId="77777777" w:rsidR="00B2348A" w:rsidRPr="004A5401" w:rsidRDefault="008B7603" w:rsidP="00B5454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添付</w:t>
                      </w:r>
                      <w:r w:rsidR="00B2348A" w:rsidRPr="004A5401">
                        <w:rPr>
                          <w:rFonts w:hint="eastAsia"/>
                        </w:rPr>
                        <w:t>様式１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AB2AFE3" w14:textId="77777777" w:rsidR="00B54547" w:rsidRPr="004A5401" w:rsidRDefault="00B54547" w:rsidP="00957275">
      <w:pPr>
        <w:widowControl/>
        <w:jc w:val="left"/>
      </w:pPr>
    </w:p>
    <w:p w14:paraId="541269A9" w14:textId="77777777" w:rsidR="00B54547" w:rsidRPr="004A5401" w:rsidRDefault="00B54547" w:rsidP="00B54547">
      <w:pPr>
        <w:widowControl/>
        <w:jc w:val="left"/>
      </w:pPr>
    </w:p>
    <w:p w14:paraId="616C5C33" w14:textId="77777777" w:rsidR="00ED12C0" w:rsidRPr="004A5401" w:rsidRDefault="008B7603" w:rsidP="00ED12C0">
      <w:pPr>
        <w:widowControl/>
        <w:jc w:val="center"/>
      </w:pPr>
      <w:r>
        <w:rPr>
          <w:rFonts w:hint="eastAsia"/>
        </w:rPr>
        <w:t>道路協力団体</w:t>
      </w:r>
      <w:r>
        <w:t>指定申請書</w:t>
      </w:r>
      <w:r w:rsidR="00ED12C0" w:rsidRPr="004A5401">
        <w:rPr>
          <w:rFonts w:hint="eastAsia"/>
        </w:rPr>
        <w:t>添付書類</w:t>
      </w:r>
    </w:p>
    <w:p w14:paraId="1519E845" w14:textId="77777777" w:rsidR="00ED12C0" w:rsidRPr="004A5401" w:rsidRDefault="00ED12C0" w:rsidP="00ED12C0">
      <w:pPr>
        <w:widowControl/>
        <w:jc w:val="center"/>
      </w:pPr>
      <w:r w:rsidRPr="004A5401">
        <w:rPr>
          <w:rFonts w:hint="eastAsia"/>
        </w:rPr>
        <w:t>（</w:t>
      </w:r>
      <w:r w:rsidR="00014FC9">
        <w:rPr>
          <w:rFonts w:hint="eastAsia"/>
        </w:rPr>
        <w:t>募集</w:t>
      </w:r>
      <w:r w:rsidR="00157562">
        <w:rPr>
          <w:rFonts w:hint="eastAsia"/>
        </w:rPr>
        <w:t>要項５</w:t>
      </w:r>
      <w:r w:rsidRPr="004A5401">
        <w:rPr>
          <w:rFonts w:hint="eastAsia"/>
        </w:rPr>
        <w:t>関係</w:t>
      </w:r>
      <w:r w:rsidR="005F4FAC">
        <w:rPr>
          <w:rFonts w:hint="eastAsia"/>
        </w:rPr>
        <w:t>－１</w:t>
      </w:r>
      <w:r w:rsidRPr="004A5401">
        <w:rPr>
          <w:rFonts w:hint="eastAsia"/>
        </w:rPr>
        <w:t>）</w:t>
      </w:r>
    </w:p>
    <w:p w14:paraId="1DF06D72" w14:textId="77777777" w:rsidR="00B54547" w:rsidRPr="004A5401" w:rsidRDefault="00B54547" w:rsidP="00B54547">
      <w:pPr>
        <w:widowControl/>
        <w:jc w:val="left"/>
      </w:pPr>
    </w:p>
    <w:p w14:paraId="2BA361BE" w14:textId="75AF319B" w:rsidR="00B54547" w:rsidRPr="004A5401" w:rsidRDefault="003B2EDE" w:rsidP="00B54547">
      <w:pPr>
        <w:widowControl/>
        <w:jc w:val="right"/>
      </w:pPr>
      <w:ins w:id="1" w:author="ㅤ" w:date="2020-10-26T13:00:00Z">
        <w:r w:rsidRPr="000C4404">
          <w:rPr>
            <w:rFonts w:hint="eastAsia"/>
          </w:rPr>
          <w:t>令和</w:t>
        </w:r>
      </w:ins>
      <w:r w:rsidR="00B54547" w:rsidRPr="004A5401">
        <w:rPr>
          <w:rFonts w:hint="eastAsia"/>
        </w:rPr>
        <w:t xml:space="preserve">　　年　　月　　日</w:t>
      </w:r>
    </w:p>
    <w:p w14:paraId="35E979C2" w14:textId="77777777" w:rsidR="00B54547" w:rsidRPr="004A5401" w:rsidRDefault="00B54547" w:rsidP="00B54547">
      <w:pPr>
        <w:widowControl/>
        <w:jc w:val="left"/>
      </w:pPr>
    </w:p>
    <w:p w14:paraId="58F0E91B" w14:textId="77777777" w:rsidR="008B153C" w:rsidRPr="004A5401" w:rsidRDefault="008B153C" w:rsidP="0054325A">
      <w:pPr>
        <w:widowControl/>
        <w:ind w:leftChars="2200" w:left="4620" w:rightChars="200" w:right="420"/>
        <w:jc w:val="left"/>
      </w:pPr>
      <w:r>
        <w:rPr>
          <w:rFonts w:hint="eastAsia"/>
        </w:rPr>
        <w:t>法人等の</w:t>
      </w:r>
      <w:r w:rsidR="0054325A">
        <w:rPr>
          <w:rFonts w:hint="eastAsia"/>
        </w:rPr>
        <w:t>名称</w:t>
      </w:r>
    </w:p>
    <w:p w14:paraId="2D2BA4A6" w14:textId="77777777" w:rsidR="008B153C" w:rsidRPr="004A5401" w:rsidRDefault="008B153C" w:rsidP="0054325A">
      <w:pPr>
        <w:widowControl/>
        <w:spacing w:line="300" w:lineRule="exact"/>
        <w:ind w:leftChars="2200" w:left="4620" w:rightChars="800" w:right="1680"/>
      </w:pPr>
      <w:r w:rsidRPr="004A5401">
        <w:rPr>
          <w:rFonts w:hint="eastAsia"/>
        </w:rPr>
        <w:t>代表者の氏名</w:t>
      </w:r>
    </w:p>
    <w:p w14:paraId="7E584719" w14:textId="77777777" w:rsidR="00B54547" w:rsidRPr="008B153C" w:rsidRDefault="00B54547" w:rsidP="00B54547">
      <w:pPr>
        <w:widowControl/>
        <w:ind w:firstLineChars="100" w:firstLine="210"/>
        <w:jc w:val="left"/>
      </w:pPr>
    </w:p>
    <w:p w14:paraId="1BAC7F46" w14:textId="77777777" w:rsidR="00B54547" w:rsidRPr="004A5401" w:rsidRDefault="00B54547" w:rsidP="00B54547">
      <w:pPr>
        <w:widowControl/>
        <w:spacing w:line="160" w:lineRule="exact"/>
        <w:jc w:val="left"/>
      </w:pPr>
    </w:p>
    <w:p w14:paraId="439B5734" w14:textId="23BCE87B" w:rsidR="00B54547" w:rsidRPr="004A5401" w:rsidRDefault="00057B51" w:rsidP="00B54547">
      <w:pPr>
        <w:widowControl/>
        <w:ind w:firstLineChars="100" w:firstLine="210"/>
        <w:jc w:val="left"/>
      </w:pPr>
      <w:r>
        <w:rPr>
          <w:rFonts w:hint="eastAsia"/>
        </w:rPr>
        <w:t>道路協力団体</w:t>
      </w:r>
      <w:r>
        <w:t>募集</w:t>
      </w:r>
      <w:r w:rsidR="00EC30E1">
        <w:rPr>
          <w:rFonts w:hint="eastAsia"/>
        </w:rPr>
        <w:t>要項</w:t>
      </w:r>
      <w:r>
        <w:t>（</w:t>
      </w:r>
      <w:ins w:id="2" w:author="ㅤ" w:date="2020-10-26T13:00:00Z">
        <w:r w:rsidR="003B2EDE">
          <w:rPr>
            <w:rFonts w:hint="eastAsia"/>
          </w:rPr>
          <w:t>令和</w:t>
        </w:r>
      </w:ins>
      <w:r>
        <w:rPr>
          <w:rFonts w:hint="eastAsia"/>
        </w:rPr>
        <w:t>〇〇</w:t>
      </w:r>
      <w:r>
        <w:t>年〇〇月〇〇日付）</w:t>
      </w:r>
      <w:r w:rsidR="00157562">
        <w:rPr>
          <w:rFonts w:hint="eastAsia"/>
        </w:rPr>
        <w:t>５</w:t>
      </w:r>
      <w:r>
        <w:t>（１）</w:t>
      </w:r>
      <w:r w:rsidR="00157562">
        <w:rPr>
          <w:rFonts w:hint="eastAsia"/>
        </w:rPr>
        <w:t>①</w:t>
      </w:r>
      <w:r>
        <w:t>、</w:t>
      </w:r>
      <w:r w:rsidR="00157562">
        <w:rPr>
          <w:rFonts w:hint="eastAsia"/>
        </w:rPr>
        <w:t>②</w:t>
      </w:r>
      <w:r w:rsidR="00014FC9">
        <w:t>、</w:t>
      </w:r>
      <w:r w:rsidR="00157562">
        <w:rPr>
          <w:rFonts w:hint="eastAsia"/>
        </w:rPr>
        <w:t>④</w:t>
      </w:r>
      <w:r w:rsidR="008B7603">
        <w:rPr>
          <w:rFonts w:hint="eastAsia"/>
        </w:rPr>
        <w:t>、</w:t>
      </w:r>
      <w:r w:rsidR="00157562">
        <w:rPr>
          <w:rFonts w:hint="eastAsia"/>
        </w:rPr>
        <w:t>⑤</w:t>
      </w:r>
      <w:r w:rsidR="008B7603">
        <w:rPr>
          <w:rFonts w:hint="eastAsia"/>
        </w:rPr>
        <w:t>、及び</w:t>
      </w:r>
      <w:r w:rsidR="00157562">
        <w:rPr>
          <w:rFonts w:hint="eastAsia"/>
        </w:rPr>
        <w:t>⑥</w:t>
      </w:r>
      <w:r w:rsidR="00ED12C0" w:rsidRPr="004A5401">
        <w:rPr>
          <w:rFonts w:hint="eastAsia"/>
        </w:rPr>
        <w:t>により申請書に添付する書類は</w:t>
      </w:r>
      <w:r w:rsidR="00C95EE4" w:rsidRPr="004A5401">
        <w:rPr>
          <w:rFonts w:hint="eastAsia"/>
        </w:rPr>
        <w:t>下記</w:t>
      </w:r>
      <w:r w:rsidR="00ED12C0" w:rsidRPr="004A5401">
        <w:rPr>
          <w:rFonts w:hint="eastAsia"/>
        </w:rPr>
        <w:t>の通りであり、いずれも事実と相違ありません。</w:t>
      </w:r>
    </w:p>
    <w:p w14:paraId="396D3743" w14:textId="77777777" w:rsidR="00157562" w:rsidRDefault="00157562" w:rsidP="00157562">
      <w:pPr>
        <w:widowControl/>
        <w:jc w:val="left"/>
      </w:pPr>
    </w:p>
    <w:p w14:paraId="2DEDE938" w14:textId="77777777" w:rsidR="00220205" w:rsidRDefault="00157562" w:rsidP="00157562">
      <w:pPr>
        <w:widowControl/>
        <w:spacing w:line="280" w:lineRule="exact"/>
        <w:ind w:leftChars="100" w:left="420" w:hangingChars="100" w:hanging="210"/>
        <w:jc w:val="left"/>
      </w:pPr>
      <w:r>
        <w:rPr>
          <w:rFonts w:hint="eastAsia"/>
        </w:rPr>
        <w:t>①</w:t>
      </w:r>
      <w:r w:rsidR="00057B51">
        <w:rPr>
          <w:rFonts w:hint="eastAsia"/>
        </w:rPr>
        <w:t>法人等</w:t>
      </w:r>
      <w:r w:rsidR="00057B51">
        <w:t>の規約</w:t>
      </w:r>
      <w:r w:rsidR="00057B51">
        <w:rPr>
          <w:rFonts w:hint="eastAsia"/>
        </w:rPr>
        <w:t>その他</w:t>
      </w:r>
      <w:r w:rsidR="00057B51">
        <w:t>これに準ずるもの</w:t>
      </w:r>
      <w:r w:rsidR="00634C9B">
        <w:rPr>
          <w:rFonts w:hint="eastAsia"/>
        </w:rPr>
        <w:t>並びに</w:t>
      </w:r>
      <w:r w:rsidR="00634C9B">
        <w:t>会員名簿その</w:t>
      </w:r>
      <w:r w:rsidR="00634C9B">
        <w:rPr>
          <w:rFonts w:hint="eastAsia"/>
        </w:rPr>
        <w:t>他の</w:t>
      </w:r>
      <w:r w:rsidR="00634C9B">
        <w:t>法人等の構成員の数が記載されている書類</w:t>
      </w:r>
    </w:p>
    <w:p w14:paraId="1B18E80E" w14:textId="77777777" w:rsidR="00220205" w:rsidRPr="004A5401" w:rsidRDefault="00157562" w:rsidP="00157562">
      <w:pPr>
        <w:widowControl/>
        <w:ind w:leftChars="100" w:left="420" w:hangingChars="100" w:hanging="210"/>
        <w:jc w:val="left"/>
      </w:pPr>
      <w:r>
        <w:rPr>
          <w:rFonts w:hint="eastAsia"/>
        </w:rPr>
        <w:t>②</w:t>
      </w:r>
      <w:r w:rsidR="00220205">
        <w:rPr>
          <w:rFonts w:hint="eastAsia"/>
        </w:rPr>
        <w:t>直近</w:t>
      </w:r>
      <w:r w:rsidR="00220205">
        <w:t>５年間の活動実績報告書</w:t>
      </w:r>
    </w:p>
    <w:p w14:paraId="258B2B58" w14:textId="77777777" w:rsidR="00ED12C0" w:rsidRPr="004A5401" w:rsidRDefault="00157562" w:rsidP="00157562">
      <w:pPr>
        <w:widowControl/>
        <w:ind w:leftChars="100" w:left="420" w:hangingChars="100" w:hanging="210"/>
        <w:jc w:val="left"/>
      </w:pPr>
      <w:r>
        <w:rPr>
          <w:rFonts w:hint="eastAsia"/>
        </w:rPr>
        <w:t>④</w:t>
      </w:r>
      <w:r w:rsidR="00634C9B">
        <w:rPr>
          <w:rFonts w:hint="eastAsia"/>
        </w:rPr>
        <w:t>法人等の</w:t>
      </w:r>
      <w:r w:rsidR="00634C9B">
        <w:t>監査</w:t>
      </w:r>
      <w:r w:rsidR="00634C9B">
        <w:rPr>
          <w:rFonts w:hint="eastAsia"/>
        </w:rPr>
        <w:t>報告書</w:t>
      </w:r>
      <w:r w:rsidR="00634C9B">
        <w:t>又は</w:t>
      </w:r>
      <w:r w:rsidR="00634C9B">
        <w:rPr>
          <w:rFonts w:hint="eastAsia"/>
        </w:rPr>
        <w:t>収支計算書</w:t>
      </w:r>
    </w:p>
    <w:p w14:paraId="670A82AB" w14:textId="77777777" w:rsidR="00ED12C0" w:rsidRDefault="00157562" w:rsidP="00157562">
      <w:pPr>
        <w:widowControl/>
        <w:ind w:leftChars="100" w:left="420" w:hangingChars="100" w:hanging="210"/>
        <w:jc w:val="left"/>
      </w:pPr>
      <w:r>
        <w:rPr>
          <w:rFonts w:hint="eastAsia"/>
        </w:rPr>
        <w:t>⑤</w:t>
      </w:r>
      <w:r w:rsidR="00201747" w:rsidRPr="00320C46">
        <w:rPr>
          <w:rFonts w:hint="eastAsia"/>
        </w:rPr>
        <w:t>直近１年間</w:t>
      </w:r>
      <w:r w:rsidR="00634C9B">
        <w:t>で滞納</w:t>
      </w:r>
      <w:r w:rsidR="00634C9B">
        <w:rPr>
          <w:rFonts w:hint="eastAsia"/>
        </w:rPr>
        <w:t>処分を</w:t>
      </w:r>
      <w:r w:rsidR="00634C9B">
        <w:t>受けたことがないことの証明の写し等</w:t>
      </w:r>
    </w:p>
    <w:p w14:paraId="1943C0B3" w14:textId="77777777" w:rsidR="00634C9B" w:rsidRPr="004A5401" w:rsidRDefault="00634C9B" w:rsidP="00157562">
      <w:pPr>
        <w:widowControl/>
        <w:spacing w:line="300" w:lineRule="exact"/>
        <w:ind w:leftChars="100" w:left="420" w:hangingChars="100" w:hanging="210"/>
        <w:jc w:val="left"/>
      </w:pPr>
      <w:r>
        <w:rPr>
          <w:rFonts w:hint="eastAsia"/>
        </w:rPr>
        <w:t xml:space="preserve">　※</w:t>
      </w:r>
      <w:r>
        <w:t>課税対象</w:t>
      </w:r>
      <w:r>
        <w:rPr>
          <w:rFonts w:hint="eastAsia"/>
        </w:rPr>
        <w:t>団体で</w:t>
      </w:r>
      <w:r>
        <w:t>ない場合は不要</w:t>
      </w:r>
      <w:r w:rsidR="00B558E8">
        <w:rPr>
          <w:rFonts w:hint="eastAsia"/>
        </w:rPr>
        <w:t>（「</w:t>
      </w:r>
      <w:r w:rsidR="00B558E8" w:rsidRPr="00157562">
        <w:t>課税対象</w:t>
      </w:r>
      <w:r w:rsidR="00B558E8" w:rsidRPr="00157562">
        <w:rPr>
          <w:rFonts w:hint="eastAsia"/>
        </w:rPr>
        <w:t>団体では</w:t>
      </w:r>
      <w:r w:rsidR="00B558E8" w:rsidRPr="00157562">
        <w:t>ない</w:t>
      </w:r>
      <w:r w:rsidR="00B558E8" w:rsidRPr="00157562">
        <w:rPr>
          <w:rFonts w:hint="eastAsia"/>
        </w:rPr>
        <w:t>ため添付</w:t>
      </w:r>
      <w:r w:rsidR="00B558E8" w:rsidRPr="00157562">
        <w:t>していない。</w:t>
      </w:r>
      <w:r w:rsidR="00B558E8" w:rsidRPr="00157562">
        <w:rPr>
          <w:rFonts w:hint="eastAsia"/>
        </w:rPr>
        <w:t>」</w:t>
      </w:r>
      <w:r w:rsidR="00B558E8">
        <w:rPr>
          <w:rFonts w:hint="eastAsia"/>
        </w:rPr>
        <w:t>と</w:t>
      </w:r>
      <w:r w:rsidR="00B558E8">
        <w:t>記載）</w:t>
      </w:r>
    </w:p>
    <w:p w14:paraId="5744600D" w14:textId="77777777" w:rsidR="00ED12C0" w:rsidRDefault="00157562" w:rsidP="00157562">
      <w:pPr>
        <w:widowControl/>
        <w:ind w:leftChars="100" w:left="420" w:hangingChars="100" w:hanging="210"/>
        <w:jc w:val="left"/>
      </w:pPr>
      <w:r>
        <w:rPr>
          <w:rFonts w:hint="eastAsia"/>
        </w:rPr>
        <w:t>⑥</w:t>
      </w:r>
      <w:r w:rsidR="00C749B3">
        <w:t>法人等設立後５年以上</w:t>
      </w:r>
      <w:r w:rsidR="00C749B3">
        <w:rPr>
          <w:rFonts w:hint="eastAsia"/>
        </w:rPr>
        <w:t>が</w:t>
      </w:r>
      <w:r w:rsidR="00C749B3">
        <w:t>経過していることを証する書類</w:t>
      </w:r>
    </w:p>
    <w:p w14:paraId="7525C86F" w14:textId="77777777" w:rsidR="00C749B3" w:rsidRPr="00C749B3" w:rsidRDefault="00C749B3" w:rsidP="00157562">
      <w:pPr>
        <w:widowControl/>
        <w:spacing w:line="300" w:lineRule="exact"/>
        <w:ind w:left="630" w:hangingChars="300" w:hanging="630"/>
        <w:jc w:val="left"/>
      </w:pPr>
      <w:r>
        <w:rPr>
          <w:rFonts w:hint="eastAsia"/>
        </w:rPr>
        <w:t xml:space="preserve">　</w:t>
      </w:r>
      <w:r>
        <w:t xml:space="preserve">　</w:t>
      </w:r>
      <w:r>
        <w:rPr>
          <w:rFonts w:hint="eastAsia"/>
        </w:rPr>
        <w:t>※</w:t>
      </w:r>
      <w:r>
        <w:t>特定非営利活動促進法（平成10年法律第7号）</w:t>
      </w:r>
      <w:r>
        <w:rPr>
          <w:rFonts w:hint="eastAsia"/>
        </w:rPr>
        <w:t>第10条</w:t>
      </w:r>
      <w:r>
        <w:t>第1項の規定に基づく認証を受けた法人にあっては、当該認証を受ける前の活動期間を含む</w:t>
      </w:r>
    </w:p>
    <w:p w14:paraId="458731E0" w14:textId="77777777" w:rsidR="005453C9" w:rsidRPr="004A5401" w:rsidRDefault="005453C9" w:rsidP="00B54547">
      <w:pPr>
        <w:widowControl/>
        <w:ind w:firstLineChars="100" w:firstLine="210"/>
        <w:jc w:val="left"/>
      </w:pPr>
    </w:p>
    <w:p w14:paraId="6E913969" w14:textId="77777777" w:rsidR="00ED12C0" w:rsidRPr="004A5401" w:rsidRDefault="00ED12C0" w:rsidP="00ED12C0">
      <w:pPr>
        <w:widowControl/>
        <w:jc w:val="left"/>
      </w:pPr>
      <w:r w:rsidRPr="004A5401">
        <w:rPr>
          <w:rFonts w:hint="eastAsia"/>
        </w:rPr>
        <w:t>（</w:t>
      </w:r>
      <w:r w:rsidR="00C95EE4" w:rsidRPr="004A5401">
        <w:rPr>
          <w:rFonts w:hint="eastAsia"/>
        </w:rPr>
        <w:t>記入方法）</w:t>
      </w:r>
    </w:p>
    <w:p w14:paraId="54546595" w14:textId="77777777" w:rsidR="00220205" w:rsidRDefault="00220205" w:rsidP="008B7603">
      <w:pPr>
        <w:widowControl/>
        <w:spacing w:line="300" w:lineRule="exact"/>
        <w:ind w:left="420" w:hangingChars="200" w:hanging="420"/>
        <w:jc w:val="left"/>
      </w:pPr>
      <w:r>
        <w:rPr>
          <w:rFonts w:hint="eastAsia"/>
        </w:rPr>
        <w:t xml:space="preserve">　</w:t>
      </w:r>
      <w:r>
        <w:t>・</w:t>
      </w:r>
      <w:r w:rsidR="00157562">
        <w:rPr>
          <w:rFonts w:hint="eastAsia"/>
        </w:rPr>
        <w:t>②</w:t>
      </w:r>
      <w:r>
        <w:t>は、</w:t>
      </w:r>
      <w:r>
        <w:rPr>
          <w:rFonts w:hint="eastAsia"/>
        </w:rPr>
        <w:t>（様式</w:t>
      </w:r>
      <w:r>
        <w:t>－報告）を使用すること。また、</w:t>
      </w:r>
      <w:r>
        <w:rPr>
          <w:rFonts w:hint="eastAsia"/>
        </w:rPr>
        <w:t>記載する</w:t>
      </w:r>
      <w:r>
        <w:t>活動</w:t>
      </w:r>
      <w:r>
        <w:rPr>
          <w:rFonts w:hint="eastAsia"/>
        </w:rPr>
        <w:t>内容等を</w:t>
      </w:r>
      <w:r>
        <w:t>実施したことを</w:t>
      </w:r>
      <w:r>
        <w:rPr>
          <w:rFonts w:hint="eastAsia"/>
        </w:rPr>
        <w:t>証する</w:t>
      </w:r>
      <w:r>
        <w:t>書類を添付</w:t>
      </w:r>
      <w:r w:rsidR="00014FC9">
        <w:rPr>
          <w:rFonts w:hint="eastAsia"/>
        </w:rPr>
        <w:t>すること</w:t>
      </w:r>
      <w:r>
        <w:t>。（</w:t>
      </w:r>
      <w:r>
        <w:rPr>
          <w:rFonts w:hint="eastAsia"/>
        </w:rPr>
        <w:t>詳細は、</w:t>
      </w:r>
      <w:r>
        <w:t>様式に記載してい</w:t>
      </w:r>
      <w:r w:rsidR="008B7603">
        <w:rPr>
          <w:rFonts w:hint="eastAsia"/>
        </w:rPr>
        <w:t>る</w:t>
      </w:r>
      <w:r>
        <w:t>。）</w:t>
      </w:r>
    </w:p>
    <w:p w14:paraId="44C9E975" w14:textId="77777777" w:rsidR="00220205" w:rsidRDefault="00220205" w:rsidP="008B7603">
      <w:pPr>
        <w:widowControl/>
        <w:spacing w:line="300" w:lineRule="exact"/>
        <w:ind w:left="420" w:hangingChars="200" w:hanging="420"/>
        <w:jc w:val="left"/>
      </w:pPr>
      <w:r>
        <w:rPr>
          <w:rFonts w:hint="eastAsia"/>
        </w:rPr>
        <w:t xml:space="preserve">　</w:t>
      </w:r>
      <w:r>
        <w:t xml:space="preserve">　特に、</w:t>
      </w:r>
      <w:r>
        <w:rPr>
          <w:rFonts w:hint="eastAsia"/>
        </w:rPr>
        <w:t>道路協力団体として</w:t>
      </w:r>
      <w:r>
        <w:t>収益活動を行った</w:t>
      </w:r>
      <w:r>
        <w:rPr>
          <w:rFonts w:hint="eastAsia"/>
        </w:rPr>
        <w:t>場合は</w:t>
      </w:r>
      <w:r>
        <w:t>、収益に見合う</w:t>
      </w:r>
      <w:r>
        <w:rPr>
          <w:rFonts w:hint="eastAsia"/>
        </w:rPr>
        <w:t>道路管理者に</w:t>
      </w:r>
      <w:r>
        <w:t>協力して行う道路</w:t>
      </w:r>
      <w:r w:rsidR="003A0FB2">
        <w:rPr>
          <w:rFonts w:hint="eastAsia"/>
        </w:rPr>
        <w:t>に関する</w:t>
      </w:r>
      <w:r>
        <w:t>工事</w:t>
      </w:r>
      <w:r>
        <w:rPr>
          <w:rFonts w:hint="eastAsia"/>
        </w:rPr>
        <w:t>または</w:t>
      </w:r>
      <w:r>
        <w:t>道路の維持を実施した</w:t>
      </w:r>
      <w:r>
        <w:rPr>
          <w:rFonts w:hint="eastAsia"/>
        </w:rPr>
        <w:t>ことを</w:t>
      </w:r>
      <w:r>
        <w:t>証する書類</w:t>
      </w:r>
      <w:r w:rsidR="00014FC9">
        <w:rPr>
          <w:rFonts w:hint="eastAsia"/>
        </w:rPr>
        <w:t>を</w:t>
      </w:r>
      <w:r w:rsidR="00014FC9">
        <w:t>添付</w:t>
      </w:r>
      <w:r w:rsidR="00014FC9">
        <w:rPr>
          <w:rFonts w:hint="eastAsia"/>
        </w:rPr>
        <w:t>すること</w:t>
      </w:r>
      <w:r w:rsidR="00014FC9">
        <w:t>。</w:t>
      </w:r>
      <w:r w:rsidR="00C749B3">
        <w:rPr>
          <w:rFonts w:hint="eastAsia"/>
        </w:rPr>
        <w:t>（</w:t>
      </w:r>
      <w:r w:rsidR="00C749B3">
        <w:t>様式</w:t>
      </w:r>
      <w:r w:rsidR="00157562">
        <w:t>－報告</w:t>
      </w:r>
      <w:r w:rsidR="0097508F">
        <w:rPr>
          <w:rFonts w:hint="eastAsia"/>
        </w:rPr>
        <w:t>３．</w:t>
      </w:r>
      <w:r w:rsidR="0097508F">
        <w:t>（３）関係）</w:t>
      </w:r>
    </w:p>
    <w:p w14:paraId="110E0FAA" w14:textId="212F7C5E" w:rsidR="008B7603" w:rsidRDefault="008B7603" w:rsidP="008B7603">
      <w:pPr>
        <w:widowControl/>
        <w:spacing w:line="300" w:lineRule="exact"/>
        <w:ind w:left="420" w:hangingChars="200" w:hanging="420"/>
        <w:jc w:val="left"/>
      </w:pPr>
      <w:r>
        <w:rPr>
          <w:rFonts w:hint="eastAsia"/>
        </w:rPr>
        <w:t xml:space="preserve">　</w:t>
      </w:r>
      <w:r>
        <w:t>・</w:t>
      </w:r>
      <w:r w:rsidR="00157562">
        <w:rPr>
          <w:rFonts w:hint="eastAsia"/>
        </w:rPr>
        <w:t>②</w:t>
      </w:r>
      <w:r>
        <w:t>について、道路管理者と協定等を</w:t>
      </w:r>
      <w:r>
        <w:rPr>
          <w:rFonts w:hint="eastAsia"/>
        </w:rPr>
        <w:t>締結して</w:t>
      </w:r>
      <w:r>
        <w:t>清掃等のボランティア活動を行ってきた実績が</w:t>
      </w:r>
      <w:r>
        <w:rPr>
          <w:rFonts w:hint="eastAsia"/>
        </w:rPr>
        <w:t>確認できる</w:t>
      </w:r>
      <w:r>
        <w:t>場合は、</w:t>
      </w:r>
      <w:r>
        <w:rPr>
          <w:rFonts w:hint="eastAsia"/>
        </w:rPr>
        <w:t>「</w:t>
      </w:r>
      <w:r>
        <w:t>５年間」を「２年間」とすることができる。</w:t>
      </w:r>
    </w:p>
    <w:p w14:paraId="637B9E49" w14:textId="77777777" w:rsidR="00634C9B" w:rsidRDefault="00C95EE4" w:rsidP="008B7603">
      <w:pPr>
        <w:widowControl/>
        <w:spacing w:line="300" w:lineRule="exact"/>
        <w:ind w:left="420" w:hangingChars="200" w:hanging="420"/>
        <w:jc w:val="left"/>
      </w:pPr>
      <w:r w:rsidRPr="004A5401">
        <w:rPr>
          <w:rFonts w:hint="eastAsia"/>
        </w:rPr>
        <w:t xml:space="preserve">　・</w:t>
      </w:r>
      <w:r w:rsidR="00157562">
        <w:rPr>
          <w:rFonts w:hint="eastAsia"/>
        </w:rPr>
        <w:t>④</w:t>
      </w:r>
      <w:r w:rsidR="00634C9B">
        <w:t>は、</w:t>
      </w:r>
      <w:r w:rsidR="00634C9B">
        <w:rPr>
          <w:rFonts w:hint="eastAsia"/>
        </w:rPr>
        <w:t>添付する</w:t>
      </w:r>
      <w:r w:rsidR="00634C9B">
        <w:t>書類に対応して</w:t>
      </w:r>
      <w:r w:rsidR="00634C9B">
        <w:rPr>
          <w:rFonts w:hint="eastAsia"/>
        </w:rPr>
        <w:t>「</w:t>
      </w:r>
      <w:r w:rsidR="00634C9B">
        <w:t>監査報告書」「収支計算書</w:t>
      </w:r>
      <w:r w:rsidR="00634C9B">
        <w:rPr>
          <w:rFonts w:hint="eastAsia"/>
        </w:rPr>
        <w:t>」</w:t>
      </w:r>
      <w:r w:rsidR="00634C9B">
        <w:t>のいずれかに〇を付けるか、</w:t>
      </w:r>
      <w:r w:rsidR="00634C9B">
        <w:rPr>
          <w:rFonts w:hint="eastAsia"/>
        </w:rPr>
        <w:t>「法人等の</w:t>
      </w:r>
      <w:r w:rsidR="00634C9B">
        <w:t>監査報告書」「法人等の収支計算書</w:t>
      </w:r>
      <w:r w:rsidR="00634C9B">
        <w:rPr>
          <w:rFonts w:hint="eastAsia"/>
        </w:rPr>
        <w:t>」</w:t>
      </w:r>
      <w:r w:rsidR="00634C9B">
        <w:t>のいずれかを記載すること。</w:t>
      </w:r>
    </w:p>
    <w:p w14:paraId="187432D5" w14:textId="77777777" w:rsidR="005F4FAC" w:rsidRDefault="005F4FAC" w:rsidP="005F4FAC">
      <w:pPr>
        <w:widowControl/>
        <w:spacing w:line="160" w:lineRule="exact"/>
        <w:ind w:left="420" w:hangingChars="200" w:hanging="420"/>
        <w:jc w:val="left"/>
      </w:pPr>
    </w:p>
    <w:p w14:paraId="3CCEE6D4" w14:textId="77777777" w:rsidR="00C95EE4" w:rsidRPr="004A5401" w:rsidRDefault="00C95EE4" w:rsidP="00C95EE4">
      <w:pPr>
        <w:widowControl/>
        <w:ind w:left="210" w:hangingChars="100" w:hanging="210"/>
        <w:jc w:val="left"/>
      </w:pPr>
      <w:r w:rsidRPr="004A5401">
        <w:rPr>
          <w:rFonts w:hint="eastAsia"/>
        </w:rPr>
        <w:t>（注意事項）</w:t>
      </w:r>
    </w:p>
    <w:p w14:paraId="687A177F" w14:textId="77777777" w:rsidR="004118E4" w:rsidRDefault="00935D66" w:rsidP="005F4FAC">
      <w:pPr>
        <w:widowControl/>
        <w:spacing w:line="300" w:lineRule="exact"/>
        <w:ind w:left="420" w:hangingChars="200" w:hanging="420"/>
        <w:jc w:val="left"/>
      </w:pPr>
      <w:r w:rsidRPr="004A5401">
        <w:rPr>
          <w:rFonts w:hint="eastAsia"/>
        </w:rPr>
        <w:t xml:space="preserve">　・</w:t>
      </w:r>
      <w:r w:rsidRPr="004A5401">
        <w:rPr>
          <w:rFonts w:hint="eastAsia"/>
          <w:u w:val="single"/>
        </w:rPr>
        <w:t>添付する書類は、</w:t>
      </w:r>
      <w:r w:rsidR="00157562">
        <w:rPr>
          <w:rFonts w:hint="eastAsia"/>
          <w:u w:val="single"/>
        </w:rPr>
        <w:t>①</w:t>
      </w:r>
      <w:r w:rsidR="009E5899">
        <w:rPr>
          <w:rFonts w:hint="eastAsia"/>
          <w:u w:val="single"/>
        </w:rPr>
        <w:t>、</w:t>
      </w:r>
      <w:r w:rsidR="00157562">
        <w:rPr>
          <w:rFonts w:hint="eastAsia"/>
          <w:u w:val="single"/>
        </w:rPr>
        <w:t>②</w:t>
      </w:r>
      <w:r w:rsidR="009E5899">
        <w:rPr>
          <w:rFonts w:hint="eastAsia"/>
          <w:u w:val="single"/>
        </w:rPr>
        <w:t>、</w:t>
      </w:r>
      <w:r w:rsidR="00157562">
        <w:rPr>
          <w:rFonts w:hint="eastAsia"/>
          <w:u w:val="single"/>
        </w:rPr>
        <w:t>④</w:t>
      </w:r>
      <w:r w:rsidR="00955600">
        <w:rPr>
          <w:rFonts w:hint="eastAsia"/>
          <w:u w:val="single"/>
        </w:rPr>
        <w:t>、</w:t>
      </w:r>
      <w:r w:rsidR="00157562">
        <w:rPr>
          <w:rFonts w:hint="eastAsia"/>
          <w:u w:val="single"/>
        </w:rPr>
        <w:t>⑤</w:t>
      </w:r>
      <w:r w:rsidR="00955600">
        <w:rPr>
          <w:u w:val="single"/>
        </w:rPr>
        <w:t>、</w:t>
      </w:r>
      <w:r w:rsidR="00157562">
        <w:rPr>
          <w:rFonts w:hint="eastAsia"/>
          <w:u w:val="single"/>
        </w:rPr>
        <w:t>⑥</w:t>
      </w:r>
      <w:r w:rsidR="00633F91" w:rsidRPr="004A5401">
        <w:rPr>
          <w:rFonts w:hint="eastAsia"/>
          <w:u w:val="single"/>
        </w:rPr>
        <w:t>の順番に並べ</w:t>
      </w:r>
      <w:r w:rsidR="00633F91" w:rsidRPr="004A5401">
        <w:rPr>
          <w:rFonts w:hint="eastAsia"/>
        </w:rPr>
        <w:t>、各書類の１ページ目の右上には、</w:t>
      </w:r>
      <w:r w:rsidR="00157562">
        <w:rPr>
          <w:rFonts w:hint="eastAsia"/>
        </w:rPr>
        <w:t>①</w:t>
      </w:r>
      <w:r w:rsidR="009E5899">
        <w:rPr>
          <w:rFonts w:hint="eastAsia"/>
        </w:rPr>
        <w:t>、</w:t>
      </w:r>
      <w:r w:rsidR="00157562">
        <w:rPr>
          <w:rFonts w:hint="eastAsia"/>
        </w:rPr>
        <w:t>②</w:t>
      </w:r>
      <w:r w:rsidR="009E5899">
        <w:t>、</w:t>
      </w:r>
      <w:r w:rsidR="00157562">
        <w:rPr>
          <w:rFonts w:hint="eastAsia"/>
        </w:rPr>
        <w:t>④</w:t>
      </w:r>
      <w:r w:rsidR="00955600">
        <w:rPr>
          <w:rFonts w:hint="eastAsia"/>
        </w:rPr>
        <w:t>、</w:t>
      </w:r>
      <w:r w:rsidR="00157562">
        <w:rPr>
          <w:rFonts w:hint="eastAsia"/>
        </w:rPr>
        <w:t>⑤</w:t>
      </w:r>
      <w:r w:rsidR="00955600">
        <w:t>、</w:t>
      </w:r>
      <w:r w:rsidR="00157562">
        <w:rPr>
          <w:rFonts w:hint="eastAsia"/>
        </w:rPr>
        <w:t>⑥</w:t>
      </w:r>
      <w:r w:rsidR="00633F91" w:rsidRPr="004A5401">
        <w:rPr>
          <w:rFonts w:hint="eastAsia"/>
        </w:rPr>
        <w:t>（複数ある場合には枝番を）を記入すること。</w:t>
      </w:r>
      <w:r w:rsidR="004118E4">
        <w:br w:type="page"/>
      </w:r>
    </w:p>
    <w:p w14:paraId="2EE46417" w14:textId="77777777" w:rsidR="004470B3" w:rsidRPr="004A5401" w:rsidRDefault="008B7603" w:rsidP="004470B3">
      <w:pPr>
        <w:widowControl/>
        <w:jc w:val="left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033F171A" wp14:editId="26660083">
                <wp:simplePos x="0" y="0"/>
                <wp:positionH relativeFrom="margin">
                  <wp:align>right</wp:align>
                </wp:positionH>
                <wp:positionV relativeFrom="paragraph">
                  <wp:posOffset>-10160</wp:posOffset>
                </wp:positionV>
                <wp:extent cx="1203960" cy="331470"/>
                <wp:effectExtent l="0" t="0" r="15240" b="11430"/>
                <wp:wrapNone/>
                <wp:docPr id="39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31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6D5C30" w14:textId="77777777" w:rsidR="008B7603" w:rsidRPr="004A5401" w:rsidRDefault="008B7603" w:rsidP="008B760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添付</w:t>
                            </w:r>
                            <w:r w:rsidRPr="004A5401">
                              <w:rPr>
                                <w:rFonts w:hint="eastAsia"/>
                              </w:rPr>
                              <w:t>様式</w:t>
                            </w:r>
                            <w:r>
                              <w:rPr>
                                <w:rFonts w:hint="eastAsia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3F171A" id="_x0000_s1028" type="#_x0000_t202" style="position:absolute;margin-left:43.6pt;margin-top:-.8pt;width:94.8pt;height:26.1pt;z-index:2518272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">
                <v:textbox>
                  <w:txbxContent>
                    <w:p w14:paraId="0D6D5C30" w14:textId="77777777" w:rsidR="008B7603" w:rsidRPr="004A5401" w:rsidRDefault="008B7603" w:rsidP="008B7603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添付</w:t>
                      </w:r>
                      <w:r w:rsidRPr="004A5401">
                        <w:rPr>
                          <w:rFonts w:hint="eastAsia"/>
                        </w:rPr>
                        <w:t>様式</w:t>
                      </w:r>
                      <w:r>
                        <w:rPr>
                          <w:rFonts w:hint="eastAsia"/>
                        </w:rPr>
                        <w:t>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AE090FD" w14:textId="77777777" w:rsidR="004470B3" w:rsidRPr="004A5401" w:rsidRDefault="004470B3" w:rsidP="004470B3">
      <w:pPr>
        <w:widowControl/>
        <w:jc w:val="left"/>
      </w:pPr>
    </w:p>
    <w:p w14:paraId="6426EA16" w14:textId="77777777" w:rsidR="004470B3" w:rsidRPr="004A5401" w:rsidRDefault="004470B3" w:rsidP="004470B3">
      <w:pPr>
        <w:widowControl/>
        <w:jc w:val="center"/>
      </w:pPr>
    </w:p>
    <w:p w14:paraId="43EF4654" w14:textId="77777777" w:rsidR="004470B3" w:rsidRPr="004A5401" w:rsidRDefault="008B7603" w:rsidP="004470B3">
      <w:pPr>
        <w:widowControl/>
        <w:jc w:val="center"/>
      </w:pPr>
      <w:r>
        <w:rPr>
          <w:rFonts w:hint="eastAsia"/>
        </w:rPr>
        <w:t>道路協力団体</w:t>
      </w:r>
      <w:r>
        <w:t>指定申請書</w:t>
      </w:r>
      <w:r w:rsidR="004470B3" w:rsidRPr="004A5401">
        <w:rPr>
          <w:rFonts w:hint="eastAsia"/>
        </w:rPr>
        <w:t>添付書類</w:t>
      </w:r>
    </w:p>
    <w:p w14:paraId="4D69D36A" w14:textId="77777777" w:rsidR="004470B3" w:rsidRPr="004A5401" w:rsidRDefault="004470B3" w:rsidP="004470B3">
      <w:pPr>
        <w:widowControl/>
        <w:jc w:val="center"/>
      </w:pPr>
      <w:r w:rsidRPr="004A5401">
        <w:rPr>
          <w:rFonts w:hint="eastAsia"/>
        </w:rPr>
        <w:t>（</w:t>
      </w:r>
      <w:r w:rsidR="008B7603">
        <w:rPr>
          <w:rFonts w:hint="eastAsia"/>
        </w:rPr>
        <w:t>募集</w:t>
      </w:r>
      <w:r w:rsidR="00F578CD">
        <w:rPr>
          <w:rFonts w:hint="eastAsia"/>
        </w:rPr>
        <w:t>要項</w:t>
      </w:r>
      <w:r w:rsidR="00157562">
        <w:rPr>
          <w:rFonts w:hint="eastAsia"/>
        </w:rPr>
        <w:t>５</w:t>
      </w:r>
      <w:r w:rsidRPr="004A5401">
        <w:rPr>
          <w:rFonts w:hint="eastAsia"/>
        </w:rPr>
        <w:t>関係</w:t>
      </w:r>
      <w:r w:rsidR="005F4FAC">
        <w:rPr>
          <w:rFonts w:hint="eastAsia"/>
        </w:rPr>
        <w:t>－２</w:t>
      </w:r>
      <w:r w:rsidRPr="004A5401">
        <w:rPr>
          <w:rFonts w:hint="eastAsia"/>
        </w:rPr>
        <w:t>）</w:t>
      </w:r>
    </w:p>
    <w:p w14:paraId="6FE06D9C" w14:textId="77777777" w:rsidR="004470B3" w:rsidRPr="00DA7CED" w:rsidRDefault="004470B3" w:rsidP="004470B3">
      <w:pPr>
        <w:widowControl/>
        <w:wordWrap w:val="0"/>
        <w:jc w:val="right"/>
      </w:pPr>
    </w:p>
    <w:p w14:paraId="0FD9ED4A" w14:textId="77777777" w:rsidR="00955600" w:rsidRPr="004A5401" w:rsidRDefault="00955600" w:rsidP="005924F5">
      <w:pPr>
        <w:widowControl/>
        <w:wordWrap w:val="0"/>
        <w:ind w:right="420"/>
        <w:jc w:val="right"/>
      </w:pPr>
      <w:r>
        <w:rPr>
          <w:rFonts w:hint="eastAsia"/>
        </w:rPr>
        <w:t>法人等の</w:t>
      </w:r>
      <w:r w:rsidRPr="004A5401">
        <w:rPr>
          <w:rFonts w:hint="eastAsia"/>
        </w:rPr>
        <w:t xml:space="preserve">名称　　</w:t>
      </w:r>
      <w:r w:rsidR="008B153C">
        <w:rPr>
          <w:rFonts w:hint="eastAsia"/>
        </w:rPr>
        <w:t xml:space="preserve">　</w:t>
      </w:r>
      <w:r w:rsidR="008B153C">
        <w:t xml:space="preserve">　</w:t>
      </w:r>
      <w:r w:rsidR="005924F5">
        <w:rPr>
          <w:rFonts w:hint="eastAsia"/>
        </w:rPr>
        <w:t xml:space="preserve">　　　　　　　　　</w:t>
      </w:r>
    </w:p>
    <w:p w14:paraId="3670EDD9" w14:textId="77777777" w:rsidR="00955600" w:rsidRPr="004A5401" w:rsidRDefault="008B153C" w:rsidP="00955600">
      <w:pPr>
        <w:widowControl/>
        <w:spacing w:line="300" w:lineRule="exact"/>
        <w:ind w:right="1680"/>
        <w:jc w:val="center"/>
      </w:pPr>
      <w:r>
        <w:rPr>
          <w:rFonts w:hint="eastAsia"/>
        </w:rPr>
        <w:t xml:space="preserve">　　　　　　　　　　　　　　　</w:t>
      </w:r>
      <w:r w:rsidR="00955600" w:rsidRPr="004A5401">
        <w:rPr>
          <w:rFonts w:hint="eastAsia"/>
        </w:rPr>
        <w:t>代表者の氏名</w:t>
      </w:r>
      <w:r w:rsidR="00955600">
        <w:rPr>
          <w:rFonts w:hint="eastAsia"/>
        </w:rPr>
        <w:t xml:space="preserve">　</w:t>
      </w:r>
      <w:r w:rsidR="00955600">
        <w:t xml:space="preserve">　</w:t>
      </w:r>
      <w:r>
        <w:rPr>
          <w:rFonts w:hint="eastAsia"/>
        </w:rPr>
        <w:t xml:space="preserve">　</w:t>
      </w:r>
      <w:r w:rsidR="00955600" w:rsidRPr="004A5401">
        <w:rPr>
          <w:rFonts w:hint="eastAsia"/>
        </w:rPr>
        <w:t xml:space="preserve">　　　　　　　　　</w:t>
      </w:r>
    </w:p>
    <w:p w14:paraId="25617FFD" w14:textId="77777777" w:rsidR="004470B3" w:rsidRPr="00955600" w:rsidRDefault="004470B3" w:rsidP="004470B3">
      <w:pPr>
        <w:widowControl/>
        <w:jc w:val="left"/>
      </w:pPr>
    </w:p>
    <w:p w14:paraId="2877E4CE" w14:textId="13DCAF80" w:rsidR="004470B3" w:rsidRPr="004A5401" w:rsidRDefault="008B7603" w:rsidP="00D42F43">
      <w:pPr>
        <w:widowControl/>
        <w:ind w:firstLineChars="100" w:firstLine="210"/>
        <w:jc w:val="left"/>
      </w:pPr>
      <w:r>
        <w:rPr>
          <w:rFonts w:hint="eastAsia"/>
        </w:rPr>
        <w:t>道路協力団体</w:t>
      </w:r>
      <w:r w:rsidR="005F4FAC">
        <w:rPr>
          <w:rFonts w:hint="eastAsia"/>
        </w:rPr>
        <w:t>募集</w:t>
      </w:r>
      <w:r w:rsidR="00F578CD">
        <w:rPr>
          <w:rFonts w:hint="eastAsia"/>
        </w:rPr>
        <w:t>要項</w:t>
      </w:r>
      <w:r>
        <w:t>（</w:t>
      </w:r>
      <w:ins w:id="3" w:author="ㅤ" w:date="2020-10-26T13:01:00Z">
        <w:r w:rsidR="003B2EDE">
          <w:rPr>
            <w:rFonts w:hint="eastAsia"/>
          </w:rPr>
          <w:t>令和</w:t>
        </w:r>
      </w:ins>
      <w:r>
        <w:rPr>
          <w:rFonts w:hint="eastAsia"/>
        </w:rPr>
        <w:t>〇〇</w:t>
      </w:r>
      <w:r>
        <w:t>年〇〇月〇〇日付）</w:t>
      </w:r>
      <w:r w:rsidR="005F4FAC">
        <w:rPr>
          <w:rFonts w:hint="eastAsia"/>
        </w:rPr>
        <w:t>５</w:t>
      </w:r>
      <w:r w:rsidR="00014FC9">
        <w:t>（１）</w:t>
      </w:r>
      <w:r w:rsidR="00157562">
        <w:rPr>
          <w:rFonts w:hint="eastAsia"/>
        </w:rPr>
        <w:t>③</w:t>
      </w:r>
      <w:r w:rsidR="004470B3" w:rsidRPr="004A5401">
        <w:rPr>
          <w:rFonts w:hint="eastAsia"/>
        </w:rPr>
        <w:t>に</w:t>
      </w:r>
      <w:r>
        <w:rPr>
          <w:rFonts w:hint="eastAsia"/>
        </w:rPr>
        <w:t>より</w:t>
      </w:r>
      <w:r w:rsidR="004470B3" w:rsidRPr="004A5401">
        <w:rPr>
          <w:rFonts w:hint="eastAsia"/>
        </w:rPr>
        <w:t>申請書に添付する資料は</w:t>
      </w:r>
      <w:r>
        <w:rPr>
          <w:rFonts w:hint="eastAsia"/>
        </w:rPr>
        <w:t>、下記</w:t>
      </w:r>
      <w:r w:rsidR="004470B3" w:rsidRPr="004A5401">
        <w:rPr>
          <w:rFonts w:hint="eastAsia"/>
        </w:rPr>
        <w:t>の通りです。</w:t>
      </w:r>
    </w:p>
    <w:p w14:paraId="1A9168C9" w14:textId="77777777" w:rsidR="004470B3" w:rsidRPr="004A5401" w:rsidRDefault="004470B3" w:rsidP="004470B3">
      <w:pPr>
        <w:widowControl/>
        <w:jc w:val="left"/>
      </w:pPr>
    </w:p>
    <w:p w14:paraId="576DB877" w14:textId="144577AD" w:rsidR="004470B3" w:rsidRDefault="002B7901" w:rsidP="004470B3">
      <w:pPr>
        <w:widowControl/>
        <w:jc w:val="left"/>
      </w:pPr>
      <w:r w:rsidRPr="004A5401">
        <w:rPr>
          <w:rFonts w:hint="eastAsia"/>
        </w:rPr>
        <w:t>・</w:t>
      </w:r>
      <w:r w:rsidR="00014FC9">
        <w:rPr>
          <w:rFonts w:hint="eastAsia"/>
        </w:rPr>
        <w:t>指定後</w:t>
      </w:r>
      <w:ins w:id="4" w:author="なし" w:date="2019-10-21T20:07:00Z">
        <w:r w:rsidR="00D04EE7">
          <w:rPr>
            <w:rFonts w:hint="eastAsia"/>
          </w:rPr>
          <w:t>５</w:t>
        </w:r>
      </w:ins>
      <w:r w:rsidR="00014FC9">
        <w:t>年間の</w:t>
      </w:r>
      <w:r w:rsidR="00C749B3">
        <w:rPr>
          <w:rFonts w:hint="eastAsia"/>
        </w:rPr>
        <w:t>活動実施計画書</w:t>
      </w:r>
    </w:p>
    <w:p w14:paraId="274A9814" w14:textId="77777777" w:rsidR="00E13033" w:rsidRDefault="00E13033" w:rsidP="004470B3">
      <w:pPr>
        <w:widowControl/>
        <w:jc w:val="left"/>
      </w:pPr>
    </w:p>
    <w:p w14:paraId="73B911DA" w14:textId="77777777" w:rsidR="00E13033" w:rsidRDefault="00E13033" w:rsidP="004470B3">
      <w:pPr>
        <w:widowControl/>
        <w:jc w:val="left"/>
      </w:pPr>
    </w:p>
    <w:p w14:paraId="1DEEC931" w14:textId="77777777" w:rsidR="00E13033" w:rsidRPr="004A5401" w:rsidRDefault="00E13033" w:rsidP="00E13033">
      <w:pPr>
        <w:widowControl/>
        <w:jc w:val="left"/>
      </w:pPr>
      <w:r w:rsidRPr="004A5401">
        <w:rPr>
          <w:rFonts w:hint="eastAsia"/>
        </w:rPr>
        <w:t>（記入方法）</w:t>
      </w:r>
    </w:p>
    <w:p w14:paraId="6CA90CFA" w14:textId="77777777" w:rsidR="00E13033" w:rsidRDefault="00E13033" w:rsidP="00E13033">
      <w:pPr>
        <w:widowControl/>
        <w:jc w:val="left"/>
      </w:pPr>
      <w:r>
        <w:rPr>
          <w:rFonts w:hint="eastAsia"/>
        </w:rPr>
        <w:t xml:space="preserve">　</w:t>
      </w:r>
      <w:r>
        <w:t>・</w:t>
      </w:r>
      <w:r>
        <w:rPr>
          <w:rFonts w:hint="eastAsia"/>
        </w:rPr>
        <w:t>（様式</w:t>
      </w:r>
      <w:r>
        <w:t>－</w:t>
      </w:r>
      <w:r>
        <w:rPr>
          <w:rFonts w:hint="eastAsia"/>
        </w:rPr>
        <w:t>計画</w:t>
      </w:r>
      <w:r>
        <w:t>）を使用すること。</w:t>
      </w:r>
    </w:p>
    <w:p w14:paraId="2C63CB28" w14:textId="77777777" w:rsidR="00E13033" w:rsidRPr="004A5401" w:rsidRDefault="00E13033" w:rsidP="004470B3">
      <w:pPr>
        <w:widowControl/>
        <w:jc w:val="left"/>
      </w:pPr>
    </w:p>
    <w:p w14:paraId="0B758C96" w14:textId="77777777" w:rsidR="004470B3" w:rsidRPr="004A5401" w:rsidRDefault="004470B3" w:rsidP="004470B3">
      <w:pPr>
        <w:widowControl/>
        <w:jc w:val="left"/>
      </w:pPr>
      <w:r w:rsidRPr="004A5401">
        <w:br w:type="page"/>
      </w:r>
    </w:p>
    <w:p w14:paraId="379EFBCF" w14:textId="77777777" w:rsidR="00976CD4" w:rsidRDefault="009E5899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322E60AF" wp14:editId="383FE1CE">
                <wp:simplePos x="0" y="0"/>
                <wp:positionH relativeFrom="margin">
                  <wp:align>right</wp:align>
                </wp:positionH>
                <wp:positionV relativeFrom="paragraph">
                  <wp:posOffset>8890</wp:posOffset>
                </wp:positionV>
                <wp:extent cx="1203960" cy="331470"/>
                <wp:effectExtent l="0" t="0" r="15240" b="11430"/>
                <wp:wrapNone/>
                <wp:docPr id="40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31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AEF6D1" w14:textId="77777777" w:rsidR="009E5899" w:rsidRPr="004A5401" w:rsidRDefault="009E5899" w:rsidP="009E589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添付</w:t>
                            </w:r>
                            <w:r w:rsidRPr="004A5401">
                              <w:rPr>
                                <w:rFonts w:hint="eastAsia"/>
                              </w:rPr>
                              <w:t>様式</w:t>
                            </w:r>
                            <w:r>
                              <w:rPr>
                                <w:rFonts w:hint="eastAsia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2E60AF" id="_x0000_s1029" type="#_x0000_t202" style="position:absolute;margin-left:43.6pt;margin-top:.7pt;width:94.8pt;height:26.1pt;z-index:2518292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">
                <v:textbox>
                  <w:txbxContent>
                    <w:p w14:paraId="50AEF6D1" w14:textId="77777777" w:rsidR="009E5899" w:rsidRPr="004A5401" w:rsidRDefault="009E5899" w:rsidP="009E589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添付</w:t>
                      </w:r>
                      <w:r w:rsidRPr="004A5401">
                        <w:rPr>
                          <w:rFonts w:hint="eastAsia"/>
                        </w:rPr>
                        <w:t>様式</w:t>
                      </w:r>
                      <w:r>
                        <w:rPr>
                          <w:rFonts w:hint="eastAsia"/>
                        </w:rPr>
                        <w:t>３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92EF935" w14:textId="77777777" w:rsidR="00976CD4" w:rsidRDefault="00976CD4" w:rsidP="009470D6">
      <w:pPr>
        <w:widowControl/>
        <w:jc w:val="left"/>
      </w:pPr>
    </w:p>
    <w:p w14:paraId="4A1B4B42" w14:textId="77777777" w:rsidR="00143C22" w:rsidRPr="004A5401" w:rsidRDefault="00143C22" w:rsidP="00143C22">
      <w:pPr>
        <w:widowControl/>
        <w:jc w:val="left"/>
      </w:pPr>
    </w:p>
    <w:p w14:paraId="1422F720" w14:textId="77777777" w:rsidR="00143C22" w:rsidRPr="004A5401" w:rsidRDefault="00143C22" w:rsidP="00143C22">
      <w:pPr>
        <w:widowControl/>
        <w:jc w:val="left"/>
      </w:pPr>
    </w:p>
    <w:p w14:paraId="1C6F396E" w14:textId="77777777" w:rsidR="00143C22" w:rsidRPr="004A5401" w:rsidRDefault="00143C22" w:rsidP="00143C22">
      <w:pPr>
        <w:widowControl/>
        <w:jc w:val="left"/>
      </w:pPr>
    </w:p>
    <w:p w14:paraId="71FAEA47" w14:textId="77777777" w:rsidR="00143C22" w:rsidRPr="004A5401" w:rsidRDefault="00143C22" w:rsidP="00143C22">
      <w:pPr>
        <w:widowControl/>
        <w:jc w:val="center"/>
      </w:pPr>
      <w:r w:rsidRPr="004A5401">
        <w:rPr>
          <w:rFonts w:hint="eastAsia"/>
        </w:rPr>
        <w:t>誓　　約　　書</w:t>
      </w:r>
    </w:p>
    <w:p w14:paraId="41FAA446" w14:textId="77777777" w:rsidR="00143C22" w:rsidRPr="004A5401" w:rsidRDefault="00143C22" w:rsidP="00143C22">
      <w:pPr>
        <w:widowControl/>
        <w:jc w:val="left"/>
      </w:pPr>
    </w:p>
    <w:p w14:paraId="477CDC48" w14:textId="77777777" w:rsidR="00143C22" w:rsidRPr="004A5401" w:rsidRDefault="00143C22" w:rsidP="00143C22">
      <w:pPr>
        <w:widowControl/>
        <w:jc w:val="left"/>
      </w:pPr>
    </w:p>
    <w:p w14:paraId="1C1BA19B" w14:textId="77777777" w:rsidR="00143C22" w:rsidRPr="004A5401" w:rsidRDefault="00143C22" w:rsidP="00143C22">
      <w:pPr>
        <w:widowControl/>
        <w:jc w:val="left"/>
      </w:pPr>
    </w:p>
    <w:p w14:paraId="6B137CEA" w14:textId="77777777" w:rsidR="00201747" w:rsidRPr="00320C46" w:rsidRDefault="008F736F">
      <w:pPr>
        <w:widowControl/>
        <w:ind w:firstLineChars="100" w:firstLine="210"/>
        <w:jc w:val="left"/>
      </w:pPr>
      <w:r w:rsidRPr="00320C46">
        <w:rPr>
          <w:rFonts w:hint="eastAsia"/>
        </w:rPr>
        <w:t>当法人</w:t>
      </w:r>
      <w:r w:rsidR="008B153C" w:rsidRPr="00320C46">
        <w:rPr>
          <w:rFonts w:hint="eastAsia"/>
        </w:rPr>
        <w:t>等</w:t>
      </w:r>
      <w:r w:rsidR="00143C22" w:rsidRPr="00320C46">
        <w:rPr>
          <w:rFonts w:hint="eastAsia"/>
        </w:rPr>
        <w:t>は、</w:t>
      </w:r>
      <w:r w:rsidR="00201747" w:rsidRPr="00320C46">
        <w:rPr>
          <w:rFonts w:hint="eastAsia"/>
        </w:rPr>
        <w:t>以下を</w:t>
      </w:r>
      <w:r w:rsidR="00F82552">
        <w:rPr>
          <w:rFonts w:hint="eastAsia"/>
        </w:rPr>
        <w:t>誓約</w:t>
      </w:r>
      <w:r w:rsidR="00201747" w:rsidRPr="00320C46">
        <w:rPr>
          <w:rFonts w:hint="eastAsia"/>
        </w:rPr>
        <w:t>します。</w:t>
      </w:r>
    </w:p>
    <w:p w14:paraId="65AC1364" w14:textId="77777777" w:rsidR="00143C22" w:rsidRPr="00320C46" w:rsidRDefault="00201747" w:rsidP="00320C46">
      <w:pPr>
        <w:widowControl/>
        <w:ind w:left="210" w:hangingChars="100" w:hanging="210"/>
        <w:jc w:val="left"/>
      </w:pPr>
      <w:r w:rsidRPr="00320C46">
        <w:rPr>
          <w:rFonts w:hint="eastAsia"/>
        </w:rPr>
        <w:t>１．</w:t>
      </w:r>
      <w:r w:rsidR="0097508F" w:rsidRPr="00320C46">
        <w:rPr>
          <w:rFonts w:hint="eastAsia"/>
        </w:rPr>
        <w:t>本申請</w:t>
      </w:r>
      <w:r w:rsidR="0097508F" w:rsidRPr="00320C46">
        <w:t>で提出する活動実績及び</w:t>
      </w:r>
      <w:r w:rsidR="0097508F" w:rsidRPr="00320C46">
        <w:rPr>
          <w:rFonts w:hint="eastAsia"/>
        </w:rPr>
        <w:t>道路協力団体として行う</w:t>
      </w:r>
      <w:r w:rsidR="0097508F" w:rsidRPr="00320C46">
        <w:t>活動</w:t>
      </w:r>
      <w:r w:rsidR="0097508F" w:rsidRPr="00320C46">
        <w:rPr>
          <w:rFonts w:hint="eastAsia"/>
        </w:rPr>
        <w:t>において</w:t>
      </w:r>
      <w:r w:rsidR="0097508F" w:rsidRPr="00320C46">
        <w:t>、</w:t>
      </w:r>
      <w:r w:rsidR="0097508F" w:rsidRPr="00320C46">
        <w:rPr>
          <w:rFonts w:hint="eastAsia"/>
        </w:rPr>
        <w:t>宗教活動</w:t>
      </w:r>
      <w:r w:rsidR="0097508F" w:rsidRPr="00320C46">
        <w:t>又は</w:t>
      </w:r>
      <w:r w:rsidR="0097508F" w:rsidRPr="00320C46">
        <w:rPr>
          <w:rFonts w:hint="eastAsia"/>
        </w:rPr>
        <w:t>政治活動を</w:t>
      </w:r>
      <w:r w:rsidR="0097508F" w:rsidRPr="00320C46">
        <w:t>活動</w:t>
      </w:r>
      <w:r w:rsidR="00525914" w:rsidRPr="00320C46">
        <w:rPr>
          <w:rFonts w:hint="eastAsia"/>
        </w:rPr>
        <w:t>の</w:t>
      </w:r>
      <w:r w:rsidR="0097508F" w:rsidRPr="00320C46">
        <w:t>目的と</w:t>
      </w:r>
      <w:r w:rsidR="004F09A6" w:rsidRPr="00320C46">
        <w:rPr>
          <w:rFonts w:hint="eastAsia"/>
        </w:rPr>
        <w:t>していない</w:t>
      </w:r>
      <w:r w:rsidR="00143C22" w:rsidRPr="00320C46">
        <w:rPr>
          <w:rFonts w:hint="eastAsia"/>
        </w:rPr>
        <w:t>こと。</w:t>
      </w:r>
    </w:p>
    <w:p w14:paraId="1570E33C" w14:textId="77777777" w:rsidR="00143C22" w:rsidRPr="00320C46" w:rsidRDefault="00201747" w:rsidP="00320C46">
      <w:pPr>
        <w:widowControl/>
        <w:ind w:left="210" w:hangingChars="100" w:hanging="210"/>
        <w:jc w:val="left"/>
      </w:pPr>
      <w:r w:rsidRPr="00320C46">
        <w:rPr>
          <w:rFonts w:hint="eastAsia"/>
        </w:rPr>
        <w:t>２．暴力団（暴力団員による不当な行為の防止等に関する法律（平成3年法律第77号）第2条第2項に規定する暴力団をいう。）又はそれらの利益となる活動を行う者でないこと。</w:t>
      </w:r>
    </w:p>
    <w:p w14:paraId="26CA2A99" w14:textId="77777777" w:rsidR="00143C22" w:rsidRPr="00320C46" w:rsidRDefault="00201747" w:rsidP="00320C46">
      <w:pPr>
        <w:widowControl/>
        <w:ind w:left="210" w:hangingChars="100" w:hanging="210"/>
        <w:jc w:val="left"/>
      </w:pPr>
      <w:r w:rsidRPr="00320C46">
        <w:rPr>
          <w:rFonts w:hint="eastAsia"/>
        </w:rPr>
        <w:t>３．業務等の履行にあたり</w:t>
      </w:r>
      <w:r w:rsidR="005B7E6F" w:rsidRPr="00320C46">
        <w:rPr>
          <w:rFonts w:hint="eastAsia"/>
        </w:rPr>
        <w:t>、</w:t>
      </w:r>
      <w:r w:rsidRPr="00320C46">
        <w:rPr>
          <w:rFonts w:hint="eastAsia"/>
        </w:rPr>
        <w:t>日本国の法令を遵守し、公序良俗に反するなど著しく不誠実な行為を行っていないこと。</w:t>
      </w:r>
    </w:p>
    <w:p w14:paraId="34D0F318" w14:textId="77777777" w:rsidR="00201747" w:rsidRPr="00320C46" w:rsidRDefault="00201747" w:rsidP="00320C46">
      <w:pPr>
        <w:widowControl/>
        <w:ind w:left="210" w:hangingChars="100" w:hanging="210"/>
        <w:jc w:val="left"/>
      </w:pPr>
      <w:r w:rsidRPr="00320C46">
        <w:rPr>
          <w:rFonts w:hint="eastAsia"/>
        </w:rPr>
        <w:t>４．道路協力団体の指定を受けた場合に、道路協力団体としての活動以外では、道路協力団体の名称を使用した活動を行わないこと。</w:t>
      </w:r>
    </w:p>
    <w:p w14:paraId="4F0AAC72" w14:textId="77777777" w:rsidR="00143C22" w:rsidRDefault="00201747" w:rsidP="00320C46">
      <w:pPr>
        <w:pStyle w:val="a7"/>
      </w:pPr>
      <w:r>
        <w:rPr>
          <w:rFonts w:hint="eastAsia"/>
        </w:rPr>
        <w:t>以上</w:t>
      </w:r>
    </w:p>
    <w:p w14:paraId="67866B40" w14:textId="77777777" w:rsidR="00201747" w:rsidRPr="00201747" w:rsidRDefault="00201747" w:rsidP="00143C22">
      <w:pPr>
        <w:widowControl/>
        <w:jc w:val="left"/>
      </w:pPr>
    </w:p>
    <w:p w14:paraId="2ACD6E49" w14:textId="77777777" w:rsidR="00143C22" w:rsidRPr="004A5401" w:rsidRDefault="00143C22" w:rsidP="00143C22">
      <w:pPr>
        <w:widowControl/>
        <w:jc w:val="left"/>
      </w:pPr>
    </w:p>
    <w:p w14:paraId="260CBFE9" w14:textId="77777777" w:rsidR="00143C22" w:rsidRPr="004A5401" w:rsidRDefault="00143C22" w:rsidP="00143C22">
      <w:pPr>
        <w:widowControl/>
        <w:jc w:val="left"/>
      </w:pPr>
    </w:p>
    <w:p w14:paraId="522B1BDE" w14:textId="4DDE4115" w:rsidR="00143C22" w:rsidRPr="004A5401" w:rsidRDefault="003B2EDE" w:rsidP="00960195">
      <w:pPr>
        <w:widowControl/>
        <w:ind w:leftChars="100" w:left="210"/>
        <w:jc w:val="left"/>
      </w:pPr>
      <w:ins w:id="5" w:author="ㅤ" w:date="2020-10-26T13:01:00Z">
        <w:r w:rsidRPr="000C4404">
          <w:rPr>
            <w:rFonts w:hint="eastAsia"/>
          </w:rPr>
          <w:t>令和</w:t>
        </w:r>
      </w:ins>
      <w:r w:rsidR="00143C22" w:rsidRPr="000C4404">
        <w:rPr>
          <w:rFonts w:hint="eastAsia"/>
        </w:rPr>
        <w:t xml:space="preserve">　</w:t>
      </w:r>
      <w:r w:rsidR="001F19D4" w:rsidRPr="004A5401">
        <w:rPr>
          <w:rFonts w:hint="eastAsia"/>
        </w:rPr>
        <w:t xml:space="preserve">　</w:t>
      </w:r>
      <w:r w:rsidR="00143C22" w:rsidRPr="004A5401">
        <w:rPr>
          <w:rFonts w:hint="eastAsia"/>
        </w:rPr>
        <w:t>年</w:t>
      </w:r>
      <w:r w:rsidR="001F19D4" w:rsidRPr="004A5401">
        <w:rPr>
          <w:rFonts w:hint="eastAsia"/>
        </w:rPr>
        <w:t xml:space="preserve">　</w:t>
      </w:r>
      <w:r w:rsidR="00143C22" w:rsidRPr="004A5401">
        <w:rPr>
          <w:rFonts w:hint="eastAsia"/>
        </w:rPr>
        <w:t xml:space="preserve">　月</w:t>
      </w:r>
      <w:r w:rsidR="001F19D4" w:rsidRPr="004A5401">
        <w:rPr>
          <w:rFonts w:hint="eastAsia"/>
        </w:rPr>
        <w:t xml:space="preserve">　</w:t>
      </w:r>
      <w:r w:rsidR="00143C22" w:rsidRPr="004A5401">
        <w:rPr>
          <w:rFonts w:hint="eastAsia"/>
        </w:rPr>
        <w:t xml:space="preserve">　日</w:t>
      </w:r>
    </w:p>
    <w:p w14:paraId="5AD905C3" w14:textId="77777777" w:rsidR="00143C22" w:rsidRPr="004A5401" w:rsidRDefault="00143C22" w:rsidP="00143C22">
      <w:pPr>
        <w:widowControl/>
        <w:jc w:val="left"/>
      </w:pPr>
    </w:p>
    <w:p w14:paraId="52BEFC2E" w14:textId="77777777" w:rsidR="00143C22" w:rsidRPr="004A5401" w:rsidRDefault="00143C22" w:rsidP="00143C22">
      <w:pPr>
        <w:widowControl/>
        <w:jc w:val="left"/>
      </w:pPr>
    </w:p>
    <w:p w14:paraId="03DD5199" w14:textId="77777777" w:rsidR="00143C22" w:rsidRPr="004A5401" w:rsidRDefault="00143C22" w:rsidP="00143C22">
      <w:pPr>
        <w:widowControl/>
        <w:jc w:val="left"/>
      </w:pPr>
    </w:p>
    <w:p w14:paraId="5C9008BD" w14:textId="77777777" w:rsidR="00143C22" w:rsidRPr="004A5401" w:rsidRDefault="009E5899" w:rsidP="00960195">
      <w:pPr>
        <w:widowControl/>
        <w:ind w:leftChars="100" w:left="210"/>
        <w:jc w:val="left"/>
      </w:pPr>
      <w:r>
        <w:rPr>
          <w:rFonts w:hint="eastAsia"/>
        </w:rPr>
        <w:t>法人等の</w:t>
      </w:r>
      <w:r>
        <w:t>名称</w:t>
      </w:r>
    </w:p>
    <w:p w14:paraId="1CAC104E" w14:textId="77777777" w:rsidR="008F736F" w:rsidRPr="004A5401" w:rsidRDefault="008F736F" w:rsidP="00960195">
      <w:pPr>
        <w:widowControl/>
        <w:spacing w:line="300" w:lineRule="exact"/>
        <w:ind w:leftChars="100" w:left="210"/>
        <w:jc w:val="left"/>
      </w:pPr>
      <w:r w:rsidRPr="004A5401">
        <w:rPr>
          <w:rFonts w:hint="eastAsia"/>
        </w:rPr>
        <w:t>代表者の氏名</w:t>
      </w:r>
    </w:p>
    <w:p w14:paraId="0FFA4B6B" w14:textId="77777777" w:rsidR="008F736F" w:rsidRPr="004A5401" w:rsidRDefault="008F736F" w:rsidP="00143C22">
      <w:pPr>
        <w:widowControl/>
        <w:jc w:val="left"/>
      </w:pPr>
    </w:p>
    <w:sectPr w:rsidR="008F736F" w:rsidRPr="004A5401" w:rsidSect="00C7106D">
      <w:pgSz w:w="11906" w:h="16838" w:code="9"/>
      <w:pgMar w:top="1134" w:right="1418" w:bottom="1134" w:left="1418" w:header="851" w:footer="170" w:gutter="0"/>
      <w:cols w:space="425"/>
      <w:docGrid w:type="lines" w:linePitch="3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7EBB20" w14:textId="77777777" w:rsidR="00A94B3C" w:rsidRDefault="00A94B3C" w:rsidP="007A60C5">
      <w:r>
        <w:separator/>
      </w:r>
    </w:p>
  </w:endnote>
  <w:endnote w:type="continuationSeparator" w:id="0">
    <w:p w14:paraId="7AE91E2B" w14:textId="77777777" w:rsidR="00A94B3C" w:rsidRDefault="00A94B3C" w:rsidP="007A6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82369"/>
      <w:docPartObj>
        <w:docPartGallery w:val="Page Numbers (Bottom of Page)"/>
        <w:docPartUnique/>
      </w:docPartObj>
    </w:sdtPr>
    <w:sdtEndPr/>
    <w:sdtContent>
      <w:p w14:paraId="52286BB6" w14:textId="77777777" w:rsidR="00B2348A" w:rsidRDefault="00B2348A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55EF6" w:rsidRPr="00555EF6">
          <w:rPr>
            <w:noProof/>
            <w:lang w:val="ja-JP"/>
          </w:rPr>
          <w:t>1</w:t>
        </w:r>
        <w:r>
          <w:fldChar w:fldCharType="end"/>
        </w:r>
      </w:p>
    </w:sdtContent>
  </w:sdt>
  <w:p w14:paraId="73B90ADE" w14:textId="77777777" w:rsidR="00B2348A" w:rsidRDefault="00B2348A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C67993" w14:textId="77777777" w:rsidR="00A94B3C" w:rsidRDefault="00A94B3C" w:rsidP="007A60C5">
      <w:r>
        <w:separator/>
      </w:r>
    </w:p>
  </w:footnote>
  <w:footnote w:type="continuationSeparator" w:id="0">
    <w:p w14:paraId="76E82D04" w14:textId="77777777" w:rsidR="00A94B3C" w:rsidRDefault="00A94B3C" w:rsidP="007A60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35F55"/>
    <w:multiLevelType w:val="hybridMultilevel"/>
    <w:tmpl w:val="96E09BAC"/>
    <w:lvl w:ilvl="0" w:tplc="33B284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740F7E"/>
    <w:multiLevelType w:val="hybridMultilevel"/>
    <w:tmpl w:val="8DDA7766"/>
    <w:lvl w:ilvl="0" w:tplc="4F02942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B5E2B3A"/>
    <w:multiLevelType w:val="hybridMultilevel"/>
    <w:tmpl w:val="36A2692E"/>
    <w:lvl w:ilvl="0" w:tplc="A482B92A">
      <w:start w:val="2"/>
      <w:numFmt w:val="bullet"/>
      <w:lvlText w:val="○"/>
      <w:lvlJc w:val="left"/>
      <w:pPr>
        <w:ind w:left="57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231179B8"/>
    <w:multiLevelType w:val="hybridMultilevel"/>
    <w:tmpl w:val="F108814C"/>
    <w:lvl w:ilvl="0" w:tplc="E7D8F05E">
      <w:start w:val="7"/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483733D"/>
    <w:multiLevelType w:val="hybridMultilevel"/>
    <w:tmpl w:val="C186CBC8"/>
    <w:lvl w:ilvl="0" w:tplc="11D805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B8822BD"/>
    <w:multiLevelType w:val="hybridMultilevel"/>
    <w:tmpl w:val="C4C2C686"/>
    <w:lvl w:ilvl="0" w:tplc="92BE1C5A">
      <w:start w:val="1"/>
      <w:numFmt w:val="decimalEnclosedCircle"/>
      <w:lvlText w:val="%1"/>
      <w:lvlJc w:val="left"/>
      <w:pPr>
        <w:ind w:left="630" w:hanging="420"/>
      </w:pPr>
      <w:rPr>
        <w:rFonts w:ascii="ＭＳ ゴシック" w:eastAsia="ＭＳ ゴシック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4DA165DC"/>
    <w:multiLevelType w:val="hybridMultilevel"/>
    <w:tmpl w:val="B8F0420C"/>
    <w:lvl w:ilvl="0" w:tplc="397E1D12">
      <w:start w:val="2"/>
      <w:numFmt w:val="bullet"/>
      <w:lvlText w:val="○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66740B0"/>
    <w:multiLevelType w:val="hybridMultilevel"/>
    <w:tmpl w:val="4470FEA0"/>
    <w:lvl w:ilvl="0" w:tplc="3C340A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AF22627"/>
    <w:multiLevelType w:val="hybridMultilevel"/>
    <w:tmpl w:val="516E5FD0"/>
    <w:lvl w:ilvl="0" w:tplc="48CACF6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BFB54F8"/>
    <w:multiLevelType w:val="hybridMultilevel"/>
    <w:tmpl w:val="EECCBEB6"/>
    <w:lvl w:ilvl="0" w:tplc="53F2C66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78A94EDC"/>
    <w:multiLevelType w:val="hybridMultilevel"/>
    <w:tmpl w:val="3C5ADA60"/>
    <w:lvl w:ilvl="0" w:tplc="A12458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06187948">
    <w:abstractNumId w:val="3"/>
  </w:num>
  <w:num w:numId="2" w16cid:durableId="2003388996">
    <w:abstractNumId w:val="2"/>
  </w:num>
  <w:num w:numId="3" w16cid:durableId="717974362">
    <w:abstractNumId w:val="6"/>
  </w:num>
  <w:num w:numId="4" w16cid:durableId="603466536">
    <w:abstractNumId w:val="5"/>
  </w:num>
  <w:num w:numId="5" w16cid:durableId="911813367">
    <w:abstractNumId w:val="0"/>
  </w:num>
  <w:num w:numId="6" w16cid:durableId="1161314370">
    <w:abstractNumId w:val="8"/>
  </w:num>
  <w:num w:numId="7" w16cid:durableId="1349285447">
    <w:abstractNumId w:val="9"/>
  </w:num>
  <w:num w:numId="8" w16cid:durableId="1630822250">
    <w:abstractNumId w:val="7"/>
  </w:num>
  <w:num w:numId="9" w16cid:durableId="484854254">
    <w:abstractNumId w:val="1"/>
  </w:num>
  <w:num w:numId="10" w16cid:durableId="1374689887">
    <w:abstractNumId w:val="10"/>
  </w:num>
  <w:num w:numId="11" w16cid:durableId="2128427360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なし">
    <w15:presenceInfo w15:providerId="None" w15:userId="なし"/>
  </w15:person>
  <w15:person w15:author="ㅤ">
    <w15:presenceInfo w15:providerId="None" w15:userId="ㅤ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393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160"/>
    <w:rsid w:val="00000E94"/>
    <w:rsid w:val="00003BD7"/>
    <w:rsid w:val="0000724A"/>
    <w:rsid w:val="00007C62"/>
    <w:rsid w:val="0001037C"/>
    <w:rsid w:val="00014FC9"/>
    <w:rsid w:val="00022D49"/>
    <w:rsid w:val="00023764"/>
    <w:rsid w:val="00023B86"/>
    <w:rsid w:val="00032BF3"/>
    <w:rsid w:val="000348C6"/>
    <w:rsid w:val="00035878"/>
    <w:rsid w:val="00037B67"/>
    <w:rsid w:val="00041029"/>
    <w:rsid w:val="00042372"/>
    <w:rsid w:val="00052973"/>
    <w:rsid w:val="00052BE5"/>
    <w:rsid w:val="00053551"/>
    <w:rsid w:val="00054555"/>
    <w:rsid w:val="0005515E"/>
    <w:rsid w:val="000568F9"/>
    <w:rsid w:val="00056A18"/>
    <w:rsid w:val="00057B51"/>
    <w:rsid w:val="00061C30"/>
    <w:rsid w:val="0006280B"/>
    <w:rsid w:val="0006536B"/>
    <w:rsid w:val="000724F8"/>
    <w:rsid w:val="00076506"/>
    <w:rsid w:val="0007743D"/>
    <w:rsid w:val="00092912"/>
    <w:rsid w:val="00092B5E"/>
    <w:rsid w:val="000A158B"/>
    <w:rsid w:val="000B0CC9"/>
    <w:rsid w:val="000C4404"/>
    <w:rsid w:val="000D6E13"/>
    <w:rsid w:val="000E0D90"/>
    <w:rsid w:val="000F0355"/>
    <w:rsid w:val="000F1A04"/>
    <w:rsid w:val="000F23E6"/>
    <w:rsid w:val="000F7C3F"/>
    <w:rsid w:val="00101C52"/>
    <w:rsid w:val="0010676C"/>
    <w:rsid w:val="00106A0A"/>
    <w:rsid w:val="001216B9"/>
    <w:rsid w:val="00126C4C"/>
    <w:rsid w:val="001279A2"/>
    <w:rsid w:val="00143C22"/>
    <w:rsid w:val="001461E5"/>
    <w:rsid w:val="00147C34"/>
    <w:rsid w:val="00147F17"/>
    <w:rsid w:val="001508C8"/>
    <w:rsid w:val="00157562"/>
    <w:rsid w:val="00164755"/>
    <w:rsid w:val="0017187D"/>
    <w:rsid w:val="0017195B"/>
    <w:rsid w:val="0017663D"/>
    <w:rsid w:val="00177E4E"/>
    <w:rsid w:val="0018446F"/>
    <w:rsid w:val="00186B92"/>
    <w:rsid w:val="001A6C11"/>
    <w:rsid w:val="001B2C17"/>
    <w:rsid w:val="001B3783"/>
    <w:rsid w:val="001B490F"/>
    <w:rsid w:val="001B604E"/>
    <w:rsid w:val="001C645B"/>
    <w:rsid w:val="001D438F"/>
    <w:rsid w:val="001D4937"/>
    <w:rsid w:val="001D573D"/>
    <w:rsid w:val="001E0155"/>
    <w:rsid w:val="001F19D4"/>
    <w:rsid w:val="001F62CF"/>
    <w:rsid w:val="001F7B0E"/>
    <w:rsid w:val="0020103A"/>
    <w:rsid w:val="002014CF"/>
    <w:rsid w:val="00201747"/>
    <w:rsid w:val="00202083"/>
    <w:rsid w:val="00205262"/>
    <w:rsid w:val="002053C4"/>
    <w:rsid w:val="00211505"/>
    <w:rsid w:val="002130AE"/>
    <w:rsid w:val="002134BB"/>
    <w:rsid w:val="00220205"/>
    <w:rsid w:val="0022281E"/>
    <w:rsid w:val="002263F1"/>
    <w:rsid w:val="00230F08"/>
    <w:rsid w:val="00236D9C"/>
    <w:rsid w:val="00240A6A"/>
    <w:rsid w:val="0024153D"/>
    <w:rsid w:val="0024399A"/>
    <w:rsid w:val="00244D45"/>
    <w:rsid w:val="00247E68"/>
    <w:rsid w:val="002505CB"/>
    <w:rsid w:val="00252A23"/>
    <w:rsid w:val="00260FCC"/>
    <w:rsid w:val="00261B81"/>
    <w:rsid w:val="00261E81"/>
    <w:rsid w:val="0026548C"/>
    <w:rsid w:val="002762BA"/>
    <w:rsid w:val="00282A77"/>
    <w:rsid w:val="00286C5E"/>
    <w:rsid w:val="002940C1"/>
    <w:rsid w:val="002A48AA"/>
    <w:rsid w:val="002B7901"/>
    <w:rsid w:val="002C1825"/>
    <w:rsid w:val="002D08BE"/>
    <w:rsid w:val="002D0AFD"/>
    <w:rsid w:val="002D5D58"/>
    <w:rsid w:val="002D6AE4"/>
    <w:rsid w:val="002E2EA8"/>
    <w:rsid w:val="002E63A8"/>
    <w:rsid w:val="002F0B6E"/>
    <w:rsid w:val="002F1E31"/>
    <w:rsid w:val="002F2872"/>
    <w:rsid w:val="002F7DD4"/>
    <w:rsid w:val="00301B6A"/>
    <w:rsid w:val="0030686C"/>
    <w:rsid w:val="0031293A"/>
    <w:rsid w:val="00313EF1"/>
    <w:rsid w:val="00316849"/>
    <w:rsid w:val="00320C46"/>
    <w:rsid w:val="00321CE8"/>
    <w:rsid w:val="0032328E"/>
    <w:rsid w:val="00326A89"/>
    <w:rsid w:val="003317A3"/>
    <w:rsid w:val="003375B1"/>
    <w:rsid w:val="0034011E"/>
    <w:rsid w:val="00341353"/>
    <w:rsid w:val="00341740"/>
    <w:rsid w:val="00341F55"/>
    <w:rsid w:val="00342DCA"/>
    <w:rsid w:val="00347590"/>
    <w:rsid w:val="003505A7"/>
    <w:rsid w:val="00352CEB"/>
    <w:rsid w:val="0036245C"/>
    <w:rsid w:val="00372EA4"/>
    <w:rsid w:val="00377750"/>
    <w:rsid w:val="00380ACB"/>
    <w:rsid w:val="00386F9D"/>
    <w:rsid w:val="003871FD"/>
    <w:rsid w:val="00391EEC"/>
    <w:rsid w:val="003A0FB2"/>
    <w:rsid w:val="003B1411"/>
    <w:rsid w:val="003B243C"/>
    <w:rsid w:val="003B2EDE"/>
    <w:rsid w:val="003C37EE"/>
    <w:rsid w:val="003C7D5F"/>
    <w:rsid w:val="003C7F8F"/>
    <w:rsid w:val="003D3227"/>
    <w:rsid w:val="003D5A8D"/>
    <w:rsid w:val="0040249A"/>
    <w:rsid w:val="004064DE"/>
    <w:rsid w:val="004118E4"/>
    <w:rsid w:val="0041287E"/>
    <w:rsid w:val="00414FCE"/>
    <w:rsid w:val="00416D92"/>
    <w:rsid w:val="0042002C"/>
    <w:rsid w:val="004400D3"/>
    <w:rsid w:val="0044017C"/>
    <w:rsid w:val="004470B3"/>
    <w:rsid w:val="004509A0"/>
    <w:rsid w:val="004533F5"/>
    <w:rsid w:val="00460DD5"/>
    <w:rsid w:val="00462869"/>
    <w:rsid w:val="00471C81"/>
    <w:rsid w:val="00473DB6"/>
    <w:rsid w:val="00476A9B"/>
    <w:rsid w:val="00480A64"/>
    <w:rsid w:val="00487CD8"/>
    <w:rsid w:val="004953E8"/>
    <w:rsid w:val="00497DAE"/>
    <w:rsid w:val="004A5401"/>
    <w:rsid w:val="004B1901"/>
    <w:rsid w:val="004B28EC"/>
    <w:rsid w:val="004C00FD"/>
    <w:rsid w:val="004C50DB"/>
    <w:rsid w:val="004E0521"/>
    <w:rsid w:val="004E2DFF"/>
    <w:rsid w:val="004E60CD"/>
    <w:rsid w:val="004F09A6"/>
    <w:rsid w:val="004F278F"/>
    <w:rsid w:val="00503FE4"/>
    <w:rsid w:val="00510109"/>
    <w:rsid w:val="0051382A"/>
    <w:rsid w:val="00516816"/>
    <w:rsid w:val="005174A5"/>
    <w:rsid w:val="00521707"/>
    <w:rsid w:val="00522E57"/>
    <w:rsid w:val="00525914"/>
    <w:rsid w:val="005304F9"/>
    <w:rsid w:val="00531B7D"/>
    <w:rsid w:val="00541652"/>
    <w:rsid w:val="005423B0"/>
    <w:rsid w:val="0054325A"/>
    <w:rsid w:val="005453C9"/>
    <w:rsid w:val="00555EF6"/>
    <w:rsid w:val="00564ACE"/>
    <w:rsid w:val="005708AD"/>
    <w:rsid w:val="0057111B"/>
    <w:rsid w:val="00572797"/>
    <w:rsid w:val="005731B2"/>
    <w:rsid w:val="00577EC6"/>
    <w:rsid w:val="00582306"/>
    <w:rsid w:val="005827FA"/>
    <w:rsid w:val="005837BA"/>
    <w:rsid w:val="00584089"/>
    <w:rsid w:val="00585A9C"/>
    <w:rsid w:val="005924F5"/>
    <w:rsid w:val="00593451"/>
    <w:rsid w:val="00593D65"/>
    <w:rsid w:val="005A0ABA"/>
    <w:rsid w:val="005A4E52"/>
    <w:rsid w:val="005A7D0C"/>
    <w:rsid w:val="005B43E6"/>
    <w:rsid w:val="005B6B3C"/>
    <w:rsid w:val="005B752F"/>
    <w:rsid w:val="005B7E6F"/>
    <w:rsid w:val="005C11E6"/>
    <w:rsid w:val="005C19E8"/>
    <w:rsid w:val="005C37AE"/>
    <w:rsid w:val="005D15FC"/>
    <w:rsid w:val="005D528D"/>
    <w:rsid w:val="005E08EE"/>
    <w:rsid w:val="005E1689"/>
    <w:rsid w:val="005F0264"/>
    <w:rsid w:val="005F4FAC"/>
    <w:rsid w:val="006001E6"/>
    <w:rsid w:val="00612522"/>
    <w:rsid w:val="00617D19"/>
    <w:rsid w:val="00620942"/>
    <w:rsid w:val="0062547E"/>
    <w:rsid w:val="006256A6"/>
    <w:rsid w:val="00633F91"/>
    <w:rsid w:val="00634C9B"/>
    <w:rsid w:val="00634E05"/>
    <w:rsid w:val="0064009F"/>
    <w:rsid w:val="00640CCC"/>
    <w:rsid w:val="006419C1"/>
    <w:rsid w:val="00647E47"/>
    <w:rsid w:val="00651834"/>
    <w:rsid w:val="00663A38"/>
    <w:rsid w:val="00664B49"/>
    <w:rsid w:val="006751E0"/>
    <w:rsid w:val="006759E1"/>
    <w:rsid w:val="00680061"/>
    <w:rsid w:val="0068048A"/>
    <w:rsid w:val="00685811"/>
    <w:rsid w:val="00691706"/>
    <w:rsid w:val="00694906"/>
    <w:rsid w:val="00695F52"/>
    <w:rsid w:val="006A437B"/>
    <w:rsid w:val="006A5FA3"/>
    <w:rsid w:val="006B70CF"/>
    <w:rsid w:val="006C3392"/>
    <w:rsid w:val="006D30C3"/>
    <w:rsid w:val="006D71F5"/>
    <w:rsid w:val="006E0432"/>
    <w:rsid w:val="006E14E7"/>
    <w:rsid w:val="006E6D25"/>
    <w:rsid w:val="006F544E"/>
    <w:rsid w:val="00700E78"/>
    <w:rsid w:val="00701478"/>
    <w:rsid w:val="00705D89"/>
    <w:rsid w:val="007136F5"/>
    <w:rsid w:val="007159A1"/>
    <w:rsid w:val="00720EFA"/>
    <w:rsid w:val="007233F2"/>
    <w:rsid w:val="007249DF"/>
    <w:rsid w:val="0073627E"/>
    <w:rsid w:val="00742E9B"/>
    <w:rsid w:val="007460CB"/>
    <w:rsid w:val="007508CB"/>
    <w:rsid w:val="0076008D"/>
    <w:rsid w:val="0076052B"/>
    <w:rsid w:val="0077047E"/>
    <w:rsid w:val="007713DA"/>
    <w:rsid w:val="00777241"/>
    <w:rsid w:val="007818D6"/>
    <w:rsid w:val="007873D2"/>
    <w:rsid w:val="00793A8D"/>
    <w:rsid w:val="0079612B"/>
    <w:rsid w:val="007A60C5"/>
    <w:rsid w:val="007B0BD1"/>
    <w:rsid w:val="007C7426"/>
    <w:rsid w:val="007D0BAD"/>
    <w:rsid w:val="007D2B4D"/>
    <w:rsid w:val="007D4C43"/>
    <w:rsid w:val="007E15F4"/>
    <w:rsid w:val="007E7059"/>
    <w:rsid w:val="007F0D35"/>
    <w:rsid w:val="007F20AD"/>
    <w:rsid w:val="007F53E3"/>
    <w:rsid w:val="007F5CD0"/>
    <w:rsid w:val="008035FB"/>
    <w:rsid w:val="008037C6"/>
    <w:rsid w:val="00810EA0"/>
    <w:rsid w:val="00811072"/>
    <w:rsid w:val="008129BE"/>
    <w:rsid w:val="0082286E"/>
    <w:rsid w:val="00822875"/>
    <w:rsid w:val="00827734"/>
    <w:rsid w:val="00832940"/>
    <w:rsid w:val="00834324"/>
    <w:rsid w:val="00842BC9"/>
    <w:rsid w:val="0086239D"/>
    <w:rsid w:val="0089171B"/>
    <w:rsid w:val="00896CEC"/>
    <w:rsid w:val="00897C38"/>
    <w:rsid w:val="008A0713"/>
    <w:rsid w:val="008A3B10"/>
    <w:rsid w:val="008B153C"/>
    <w:rsid w:val="008B6140"/>
    <w:rsid w:val="008B7603"/>
    <w:rsid w:val="008B79E4"/>
    <w:rsid w:val="008C2691"/>
    <w:rsid w:val="008C6D19"/>
    <w:rsid w:val="008C7787"/>
    <w:rsid w:val="008D6A3A"/>
    <w:rsid w:val="008E5E08"/>
    <w:rsid w:val="008F2446"/>
    <w:rsid w:val="008F33F6"/>
    <w:rsid w:val="008F736F"/>
    <w:rsid w:val="00900529"/>
    <w:rsid w:val="00913AFF"/>
    <w:rsid w:val="00915543"/>
    <w:rsid w:val="0091688B"/>
    <w:rsid w:val="00926D9A"/>
    <w:rsid w:val="00927D06"/>
    <w:rsid w:val="00930790"/>
    <w:rsid w:val="00933190"/>
    <w:rsid w:val="0093319A"/>
    <w:rsid w:val="0093578C"/>
    <w:rsid w:val="00935D66"/>
    <w:rsid w:val="00937F68"/>
    <w:rsid w:val="00944DE8"/>
    <w:rsid w:val="009470D6"/>
    <w:rsid w:val="009544D9"/>
    <w:rsid w:val="00955600"/>
    <w:rsid w:val="0095681F"/>
    <w:rsid w:val="00957275"/>
    <w:rsid w:val="00960195"/>
    <w:rsid w:val="00962B63"/>
    <w:rsid w:val="00967619"/>
    <w:rsid w:val="00971231"/>
    <w:rsid w:val="009727B9"/>
    <w:rsid w:val="0097508F"/>
    <w:rsid w:val="00976752"/>
    <w:rsid w:val="00976CD4"/>
    <w:rsid w:val="00981D8C"/>
    <w:rsid w:val="0098203F"/>
    <w:rsid w:val="00982519"/>
    <w:rsid w:val="00984C68"/>
    <w:rsid w:val="00987E41"/>
    <w:rsid w:val="009A3941"/>
    <w:rsid w:val="009A5AE1"/>
    <w:rsid w:val="009B5B1B"/>
    <w:rsid w:val="009C37F6"/>
    <w:rsid w:val="009C6D11"/>
    <w:rsid w:val="009C771A"/>
    <w:rsid w:val="009D6494"/>
    <w:rsid w:val="009D7586"/>
    <w:rsid w:val="009E5899"/>
    <w:rsid w:val="009F0504"/>
    <w:rsid w:val="009F1E9C"/>
    <w:rsid w:val="009F3DFE"/>
    <w:rsid w:val="00A03F5A"/>
    <w:rsid w:val="00A0518A"/>
    <w:rsid w:val="00A12AD8"/>
    <w:rsid w:val="00A15504"/>
    <w:rsid w:val="00A22379"/>
    <w:rsid w:val="00A23642"/>
    <w:rsid w:val="00A36004"/>
    <w:rsid w:val="00A40E3C"/>
    <w:rsid w:val="00A43CB9"/>
    <w:rsid w:val="00A50198"/>
    <w:rsid w:val="00A50D56"/>
    <w:rsid w:val="00A522EC"/>
    <w:rsid w:val="00A53FE5"/>
    <w:rsid w:val="00A561AE"/>
    <w:rsid w:val="00A640C3"/>
    <w:rsid w:val="00A6708A"/>
    <w:rsid w:val="00A77B15"/>
    <w:rsid w:val="00A80287"/>
    <w:rsid w:val="00A85B48"/>
    <w:rsid w:val="00A85CC2"/>
    <w:rsid w:val="00A914F4"/>
    <w:rsid w:val="00A94B3C"/>
    <w:rsid w:val="00AA2532"/>
    <w:rsid w:val="00AA31E5"/>
    <w:rsid w:val="00AB686E"/>
    <w:rsid w:val="00AD2942"/>
    <w:rsid w:val="00AE07DE"/>
    <w:rsid w:val="00AE606E"/>
    <w:rsid w:val="00AE7E5B"/>
    <w:rsid w:val="00B05480"/>
    <w:rsid w:val="00B06852"/>
    <w:rsid w:val="00B11104"/>
    <w:rsid w:val="00B2348A"/>
    <w:rsid w:val="00B24B53"/>
    <w:rsid w:val="00B27EAA"/>
    <w:rsid w:val="00B303A2"/>
    <w:rsid w:val="00B3147D"/>
    <w:rsid w:val="00B3379F"/>
    <w:rsid w:val="00B4496E"/>
    <w:rsid w:val="00B522CB"/>
    <w:rsid w:val="00B52B58"/>
    <w:rsid w:val="00B54547"/>
    <w:rsid w:val="00B558E8"/>
    <w:rsid w:val="00B567DA"/>
    <w:rsid w:val="00B701EF"/>
    <w:rsid w:val="00B8702E"/>
    <w:rsid w:val="00BA0160"/>
    <w:rsid w:val="00BA0F83"/>
    <w:rsid w:val="00BA130C"/>
    <w:rsid w:val="00BA75FE"/>
    <w:rsid w:val="00BC2144"/>
    <w:rsid w:val="00BC41E0"/>
    <w:rsid w:val="00BC6AFE"/>
    <w:rsid w:val="00BD0F14"/>
    <w:rsid w:val="00BD3FE7"/>
    <w:rsid w:val="00BD53E3"/>
    <w:rsid w:val="00BD5D1E"/>
    <w:rsid w:val="00BE1069"/>
    <w:rsid w:val="00BE1B82"/>
    <w:rsid w:val="00BE5B85"/>
    <w:rsid w:val="00C006BD"/>
    <w:rsid w:val="00C02955"/>
    <w:rsid w:val="00C02D02"/>
    <w:rsid w:val="00C0619C"/>
    <w:rsid w:val="00C1329A"/>
    <w:rsid w:val="00C4035C"/>
    <w:rsid w:val="00C546F2"/>
    <w:rsid w:val="00C547D9"/>
    <w:rsid w:val="00C558F0"/>
    <w:rsid w:val="00C60859"/>
    <w:rsid w:val="00C6295D"/>
    <w:rsid w:val="00C648C3"/>
    <w:rsid w:val="00C64D97"/>
    <w:rsid w:val="00C65D80"/>
    <w:rsid w:val="00C66A24"/>
    <w:rsid w:val="00C70B68"/>
    <w:rsid w:val="00C7106D"/>
    <w:rsid w:val="00C72E16"/>
    <w:rsid w:val="00C749B3"/>
    <w:rsid w:val="00C80DF3"/>
    <w:rsid w:val="00C8102F"/>
    <w:rsid w:val="00C811D4"/>
    <w:rsid w:val="00C83DB0"/>
    <w:rsid w:val="00C90DAD"/>
    <w:rsid w:val="00C912C7"/>
    <w:rsid w:val="00C93FEA"/>
    <w:rsid w:val="00C95EE4"/>
    <w:rsid w:val="00CA0231"/>
    <w:rsid w:val="00CA14C0"/>
    <w:rsid w:val="00CA57F7"/>
    <w:rsid w:val="00CA6018"/>
    <w:rsid w:val="00CC3407"/>
    <w:rsid w:val="00CC4324"/>
    <w:rsid w:val="00CD18D6"/>
    <w:rsid w:val="00CD3B2C"/>
    <w:rsid w:val="00CD6EEB"/>
    <w:rsid w:val="00CF58C9"/>
    <w:rsid w:val="00D00D12"/>
    <w:rsid w:val="00D00FFA"/>
    <w:rsid w:val="00D04339"/>
    <w:rsid w:val="00D04E49"/>
    <w:rsid w:val="00D04EE7"/>
    <w:rsid w:val="00D0647B"/>
    <w:rsid w:val="00D102E4"/>
    <w:rsid w:val="00D22C12"/>
    <w:rsid w:val="00D254A3"/>
    <w:rsid w:val="00D26555"/>
    <w:rsid w:val="00D27501"/>
    <w:rsid w:val="00D311B4"/>
    <w:rsid w:val="00D35E93"/>
    <w:rsid w:val="00D3682B"/>
    <w:rsid w:val="00D373B0"/>
    <w:rsid w:val="00D42F43"/>
    <w:rsid w:val="00D465D0"/>
    <w:rsid w:val="00D47D92"/>
    <w:rsid w:val="00D577B1"/>
    <w:rsid w:val="00D62186"/>
    <w:rsid w:val="00D668F7"/>
    <w:rsid w:val="00D67E79"/>
    <w:rsid w:val="00D852AD"/>
    <w:rsid w:val="00D87059"/>
    <w:rsid w:val="00D92D86"/>
    <w:rsid w:val="00D93561"/>
    <w:rsid w:val="00D9359D"/>
    <w:rsid w:val="00DA0396"/>
    <w:rsid w:val="00DA7CED"/>
    <w:rsid w:val="00DB0C50"/>
    <w:rsid w:val="00DC42B0"/>
    <w:rsid w:val="00DD0D59"/>
    <w:rsid w:val="00DD3C09"/>
    <w:rsid w:val="00DD7DB3"/>
    <w:rsid w:val="00DD7E53"/>
    <w:rsid w:val="00E01690"/>
    <w:rsid w:val="00E01D1A"/>
    <w:rsid w:val="00E11519"/>
    <w:rsid w:val="00E13033"/>
    <w:rsid w:val="00E14A4C"/>
    <w:rsid w:val="00E16D2A"/>
    <w:rsid w:val="00E30EE3"/>
    <w:rsid w:val="00E34742"/>
    <w:rsid w:val="00E3497B"/>
    <w:rsid w:val="00E34C95"/>
    <w:rsid w:val="00E36509"/>
    <w:rsid w:val="00E40E1B"/>
    <w:rsid w:val="00E42704"/>
    <w:rsid w:val="00E505CF"/>
    <w:rsid w:val="00E5637E"/>
    <w:rsid w:val="00E57980"/>
    <w:rsid w:val="00E57E7E"/>
    <w:rsid w:val="00E6383F"/>
    <w:rsid w:val="00E64AEB"/>
    <w:rsid w:val="00E64F04"/>
    <w:rsid w:val="00E66B88"/>
    <w:rsid w:val="00E76D15"/>
    <w:rsid w:val="00E81C4C"/>
    <w:rsid w:val="00E822B8"/>
    <w:rsid w:val="00E83966"/>
    <w:rsid w:val="00E85B48"/>
    <w:rsid w:val="00EA64CB"/>
    <w:rsid w:val="00EC11B4"/>
    <w:rsid w:val="00EC30E1"/>
    <w:rsid w:val="00EC7538"/>
    <w:rsid w:val="00ED12C0"/>
    <w:rsid w:val="00ED166C"/>
    <w:rsid w:val="00ED643D"/>
    <w:rsid w:val="00EE3C70"/>
    <w:rsid w:val="00EE7B3A"/>
    <w:rsid w:val="00EF240D"/>
    <w:rsid w:val="00EF3F09"/>
    <w:rsid w:val="00EF43F4"/>
    <w:rsid w:val="00EF7587"/>
    <w:rsid w:val="00EF7815"/>
    <w:rsid w:val="00F01A40"/>
    <w:rsid w:val="00F01E59"/>
    <w:rsid w:val="00F0201D"/>
    <w:rsid w:val="00F031B4"/>
    <w:rsid w:val="00F05849"/>
    <w:rsid w:val="00F10523"/>
    <w:rsid w:val="00F12288"/>
    <w:rsid w:val="00F13893"/>
    <w:rsid w:val="00F14FF9"/>
    <w:rsid w:val="00F22425"/>
    <w:rsid w:val="00F24939"/>
    <w:rsid w:val="00F27AB3"/>
    <w:rsid w:val="00F55512"/>
    <w:rsid w:val="00F55965"/>
    <w:rsid w:val="00F578CD"/>
    <w:rsid w:val="00F6295B"/>
    <w:rsid w:val="00F718BD"/>
    <w:rsid w:val="00F72772"/>
    <w:rsid w:val="00F72B37"/>
    <w:rsid w:val="00F7387D"/>
    <w:rsid w:val="00F80FBE"/>
    <w:rsid w:val="00F82552"/>
    <w:rsid w:val="00F91D54"/>
    <w:rsid w:val="00FA21AF"/>
    <w:rsid w:val="00FA2817"/>
    <w:rsid w:val="00FA2EAC"/>
    <w:rsid w:val="00FA3F87"/>
    <w:rsid w:val="00FB1F2D"/>
    <w:rsid w:val="00FB72D1"/>
    <w:rsid w:val="00FC3A8F"/>
    <w:rsid w:val="00FC3DF9"/>
    <w:rsid w:val="00FC4753"/>
    <w:rsid w:val="00FD1B8D"/>
    <w:rsid w:val="00FF6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59458A1"/>
  <w15:docId w15:val="{0EC3B420-EFF0-4AA1-B4D5-8A6AC24B2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3B2C"/>
    <w:pPr>
      <w:widowControl w:val="0"/>
      <w:jc w:val="both"/>
    </w:pPr>
    <w:rPr>
      <w:rFonts w:ascii="ＭＳ ゴシック"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3B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D3B2C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Note Heading"/>
    <w:basedOn w:val="a"/>
    <w:next w:val="a"/>
    <w:link w:val="a6"/>
    <w:uiPriority w:val="99"/>
    <w:unhideWhenUsed/>
    <w:rsid w:val="00E14A4C"/>
    <w:pPr>
      <w:jc w:val="center"/>
    </w:pPr>
  </w:style>
  <w:style w:type="character" w:customStyle="1" w:styleId="a6">
    <w:name w:val="記 (文字)"/>
    <w:basedOn w:val="a0"/>
    <w:link w:val="a5"/>
    <w:uiPriority w:val="99"/>
    <w:rsid w:val="00E14A4C"/>
    <w:rPr>
      <w:rFonts w:ascii="ＭＳ ゴシック" w:eastAsia="ＭＳ ゴシック"/>
    </w:rPr>
  </w:style>
  <w:style w:type="paragraph" w:styleId="a7">
    <w:name w:val="Closing"/>
    <w:basedOn w:val="a"/>
    <w:link w:val="a8"/>
    <w:uiPriority w:val="99"/>
    <w:unhideWhenUsed/>
    <w:rsid w:val="00E14A4C"/>
    <w:pPr>
      <w:jc w:val="right"/>
    </w:pPr>
  </w:style>
  <w:style w:type="character" w:customStyle="1" w:styleId="a8">
    <w:name w:val="結語 (文字)"/>
    <w:basedOn w:val="a0"/>
    <w:link w:val="a7"/>
    <w:uiPriority w:val="99"/>
    <w:rsid w:val="00E14A4C"/>
    <w:rPr>
      <w:rFonts w:ascii="ＭＳ ゴシック" w:eastAsia="ＭＳ ゴシック"/>
    </w:rPr>
  </w:style>
  <w:style w:type="table" w:styleId="a9">
    <w:name w:val="Table Grid"/>
    <w:basedOn w:val="a1"/>
    <w:uiPriority w:val="59"/>
    <w:rsid w:val="005A7D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7A60C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7A60C5"/>
    <w:rPr>
      <w:rFonts w:ascii="ＭＳ ゴシック" w:eastAsia="ＭＳ ゴシック"/>
    </w:rPr>
  </w:style>
  <w:style w:type="paragraph" w:styleId="ac">
    <w:name w:val="footer"/>
    <w:basedOn w:val="a"/>
    <w:link w:val="ad"/>
    <w:uiPriority w:val="99"/>
    <w:unhideWhenUsed/>
    <w:rsid w:val="007A60C5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7A60C5"/>
    <w:rPr>
      <w:rFonts w:ascii="ＭＳ ゴシック" w:eastAsia="ＭＳ ゴシック"/>
    </w:rPr>
  </w:style>
  <w:style w:type="paragraph" w:styleId="ae">
    <w:name w:val="Plain Text"/>
    <w:basedOn w:val="a"/>
    <w:link w:val="af"/>
    <w:uiPriority w:val="99"/>
    <w:semiHidden/>
    <w:unhideWhenUsed/>
    <w:rsid w:val="00A12AD8"/>
    <w:pPr>
      <w:widowControl/>
      <w:jc w:val="left"/>
    </w:pPr>
    <w:rPr>
      <w:rFonts w:hAnsi="ＭＳ ゴシック" w:cs="ＭＳ Ｐゴシック"/>
      <w:kern w:val="0"/>
      <w:sz w:val="20"/>
      <w:szCs w:val="20"/>
    </w:rPr>
  </w:style>
  <w:style w:type="character" w:customStyle="1" w:styleId="af">
    <w:name w:val="書式なし (文字)"/>
    <w:basedOn w:val="a0"/>
    <w:link w:val="ae"/>
    <w:uiPriority w:val="99"/>
    <w:semiHidden/>
    <w:rsid w:val="00A12AD8"/>
    <w:rPr>
      <w:rFonts w:ascii="ＭＳ ゴシック" w:eastAsia="ＭＳ ゴシック" w:hAnsi="ＭＳ ゴシック" w:cs="ＭＳ Ｐゴシック"/>
      <w:kern w:val="0"/>
      <w:sz w:val="20"/>
      <w:szCs w:val="20"/>
    </w:rPr>
  </w:style>
  <w:style w:type="paragraph" w:styleId="af0">
    <w:name w:val="List Paragraph"/>
    <w:basedOn w:val="a"/>
    <w:uiPriority w:val="34"/>
    <w:qFormat/>
    <w:rsid w:val="0041287E"/>
    <w:pPr>
      <w:ind w:leftChars="400" w:left="840"/>
    </w:pPr>
  </w:style>
  <w:style w:type="paragraph" w:styleId="af1">
    <w:name w:val="Revision"/>
    <w:hidden/>
    <w:uiPriority w:val="99"/>
    <w:semiHidden/>
    <w:rsid w:val="0054325A"/>
    <w:rPr>
      <w:rFonts w:ascii="ＭＳ ゴシック" w:eastAsia="ＭＳ 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6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63ED83-7550-47EA-9D38-F441C1BC4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4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y.isogawa</dc:creator>
  <cp:lastModifiedBy>重田 良二</cp:lastModifiedBy>
  <cp:revision>21</cp:revision>
  <cp:lastPrinted>2016-05-29T07:19:00Z</cp:lastPrinted>
  <dcterms:created xsi:type="dcterms:W3CDTF">2016-10-05T00:03:00Z</dcterms:created>
  <dcterms:modified xsi:type="dcterms:W3CDTF">2024-11-05T08:13:00Z</dcterms:modified>
</cp:coreProperties>
</file>